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D8A" w:rsidRPr="00581229" w:rsidRDefault="00D23D8A" w:rsidP="00D23D8A">
      <w:pPr>
        <w:pBdr>
          <w:top w:val="single" w:sz="4" w:space="1" w:color="auto"/>
          <w:left w:val="single" w:sz="4" w:space="4" w:color="auto"/>
          <w:bottom w:val="single" w:sz="4" w:space="1" w:color="auto"/>
          <w:right w:val="single" w:sz="4" w:space="4" w:color="auto"/>
        </w:pBdr>
        <w:jc w:val="center"/>
        <w:rPr>
          <w:b/>
          <w:sz w:val="36"/>
          <w:szCs w:val="36"/>
        </w:rPr>
      </w:pPr>
      <w:r w:rsidRPr="00581229">
        <w:rPr>
          <w:b/>
          <w:sz w:val="36"/>
          <w:szCs w:val="36"/>
        </w:rPr>
        <w:t>O.R.S.N.A.</w:t>
      </w:r>
      <w:bookmarkStart w:id="0" w:name="_GoBack"/>
      <w:bookmarkEnd w:id="0"/>
    </w:p>
    <w:p w:rsidR="00D23D8A" w:rsidRPr="00581229" w:rsidRDefault="00D23D8A" w:rsidP="00D23D8A">
      <w:pPr>
        <w:pBdr>
          <w:top w:val="single" w:sz="4" w:space="1" w:color="auto"/>
          <w:left w:val="single" w:sz="4" w:space="4" w:color="auto"/>
          <w:bottom w:val="single" w:sz="4" w:space="1" w:color="auto"/>
          <w:right w:val="single" w:sz="4" w:space="4" w:color="auto"/>
        </w:pBdr>
        <w:jc w:val="center"/>
        <w:rPr>
          <w:sz w:val="32"/>
          <w:szCs w:val="32"/>
        </w:rPr>
      </w:pPr>
      <w:r w:rsidRPr="00581229">
        <w:rPr>
          <w:sz w:val="32"/>
          <w:szCs w:val="32"/>
        </w:rPr>
        <w:t>ORGANISMO REGULADOR DEL SISTEMA NACIONAL DE AEROPUERTOS</w:t>
      </w:r>
    </w:p>
    <w:p w:rsidR="00D23D8A" w:rsidRPr="00581229" w:rsidRDefault="00D23D8A" w:rsidP="00D23D8A">
      <w:pPr>
        <w:pBdr>
          <w:top w:val="single" w:sz="4" w:space="1" w:color="auto"/>
          <w:left w:val="single" w:sz="4" w:space="4" w:color="auto"/>
          <w:bottom w:val="single" w:sz="4" w:space="1" w:color="auto"/>
          <w:right w:val="single" w:sz="4" w:space="4" w:color="auto"/>
        </w:pBdr>
        <w:jc w:val="center"/>
        <w:rPr>
          <w:sz w:val="28"/>
          <w:szCs w:val="28"/>
        </w:rPr>
      </w:pPr>
      <w:r w:rsidRPr="00581229">
        <w:rPr>
          <w:sz w:val="28"/>
          <w:szCs w:val="28"/>
        </w:rPr>
        <w:t>DEPARTAMENTO DE COMPRAS Y CONTRATACIONES</w:t>
      </w:r>
    </w:p>
    <w:p w:rsidR="00D23D8A" w:rsidRPr="00581229" w:rsidRDefault="00D23D8A" w:rsidP="00D23D8A">
      <w:pPr>
        <w:rPr>
          <w:rFonts w:cs="Arial"/>
        </w:rPr>
      </w:pPr>
    </w:p>
    <w:p w:rsidR="00D23D8A" w:rsidRPr="00581229" w:rsidRDefault="00D23D8A" w:rsidP="00D23D8A">
      <w:pPr>
        <w:jc w:val="center"/>
        <w:rPr>
          <w:b/>
          <w:sz w:val="36"/>
          <w:szCs w:val="36"/>
        </w:rPr>
      </w:pPr>
      <w:r w:rsidRPr="00581229">
        <w:rPr>
          <w:b/>
          <w:sz w:val="36"/>
          <w:szCs w:val="36"/>
        </w:rPr>
        <w:t>PLIEGO DE BASES Y CONDICIONES</w:t>
      </w:r>
    </w:p>
    <w:p w:rsidR="00D23D8A" w:rsidRPr="00581229" w:rsidRDefault="00D23D8A" w:rsidP="00D23D8A">
      <w:pPr>
        <w:jc w:val="center"/>
        <w:rPr>
          <w:b/>
          <w:sz w:val="36"/>
          <w:szCs w:val="36"/>
        </w:rPr>
      </w:pPr>
      <w:r w:rsidRPr="00581229">
        <w:rPr>
          <w:b/>
          <w:sz w:val="36"/>
          <w:szCs w:val="36"/>
        </w:rPr>
        <w:t>PARTICULARES</w:t>
      </w:r>
    </w:p>
    <w:p w:rsidR="00D23D8A" w:rsidRPr="00581229" w:rsidRDefault="00D23D8A" w:rsidP="00D23D8A">
      <w:pPr>
        <w:jc w:val="center"/>
        <w:rPr>
          <w:b/>
          <w:sz w:val="36"/>
          <w:szCs w:val="36"/>
        </w:rPr>
      </w:pPr>
      <w:r w:rsidRPr="00581229">
        <w:rPr>
          <w:b/>
          <w:sz w:val="36"/>
          <w:szCs w:val="36"/>
        </w:rPr>
        <w:t>Y ESPECIFICACIONES TÉCNICAS</w:t>
      </w:r>
    </w:p>
    <w:p w:rsidR="00D23D8A" w:rsidRPr="00581229" w:rsidRDefault="00D23D8A" w:rsidP="00D23D8A">
      <w:pPr>
        <w:rPr>
          <w:rFonts w:cs="Arial"/>
        </w:rPr>
      </w:pPr>
    </w:p>
    <w:p w:rsidR="00D23D8A" w:rsidRPr="00581229" w:rsidRDefault="00A03CFF" w:rsidP="00D23D8A">
      <w:pPr>
        <w:rPr>
          <w:rFonts w:cs="Arial"/>
          <w:b/>
          <w:bCs/>
          <w:sz w:val="32"/>
        </w:rPr>
      </w:pPr>
      <w:r>
        <w:rPr>
          <w:rFonts w:cs="Arial"/>
          <w:b/>
          <w:bCs/>
          <w:sz w:val="32"/>
        </w:rPr>
        <w:t>EXP. N°: 985</w:t>
      </w:r>
      <w:r w:rsidR="005E5EE5">
        <w:rPr>
          <w:rFonts w:cs="Arial"/>
          <w:b/>
          <w:bCs/>
          <w:sz w:val="32"/>
        </w:rPr>
        <w:t>/16</w:t>
      </w:r>
    </w:p>
    <w:p w:rsidR="00D23D8A" w:rsidRPr="00581229" w:rsidRDefault="00D23D8A" w:rsidP="00D23D8A">
      <w:pPr>
        <w:rPr>
          <w:rFonts w:cs="Arial"/>
        </w:rPr>
      </w:pPr>
    </w:p>
    <w:p w:rsidR="00D23D8A" w:rsidRPr="00581229" w:rsidRDefault="00D23D8A" w:rsidP="00D23D8A">
      <w:pPr>
        <w:rPr>
          <w:rFonts w:cs="Arial"/>
          <w:b/>
          <w:bCs/>
          <w:sz w:val="32"/>
        </w:rPr>
      </w:pPr>
      <w:r w:rsidRPr="00FA75EC">
        <w:rPr>
          <w:rFonts w:cs="Arial"/>
          <w:b/>
          <w:bCs/>
          <w:sz w:val="32"/>
        </w:rPr>
        <w:t xml:space="preserve">CONTRATACIÓN DIRECTA N°: </w:t>
      </w:r>
      <w:r w:rsidR="009440DF">
        <w:rPr>
          <w:rFonts w:cs="Arial"/>
          <w:b/>
          <w:bCs/>
          <w:sz w:val="32"/>
        </w:rPr>
        <w:t>8</w:t>
      </w:r>
      <w:r w:rsidR="005E5EE5" w:rsidRPr="00FA75EC">
        <w:rPr>
          <w:rFonts w:cs="Arial"/>
          <w:b/>
          <w:bCs/>
          <w:sz w:val="32"/>
        </w:rPr>
        <w:t>/16</w:t>
      </w:r>
    </w:p>
    <w:p w:rsidR="00D23D8A" w:rsidRPr="00581229" w:rsidRDefault="00D23D8A" w:rsidP="00D23D8A">
      <w:pPr>
        <w:rPr>
          <w:rFonts w:cs="Arial"/>
        </w:rPr>
      </w:pPr>
    </w:p>
    <w:p w:rsidR="00D23D8A" w:rsidRPr="00581229" w:rsidRDefault="00D23D8A" w:rsidP="00D23D8A">
      <w:pPr>
        <w:rPr>
          <w:rFonts w:cs="Arial"/>
        </w:rPr>
      </w:pPr>
    </w:p>
    <w:p w:rsidR="00D23D8A" w:rsidRPr="00581229" w:rsidRDefault="00D23D8A" w:rsidP="00D23D8A">
      <w:pPr>
        <w:pBdr>
          <w:top w:val="single" w:sz="4" w:space="1" w:color="auto"/>
          <w:left w:val="single" w:sz="4" w:space="4" w:color="auto"/>
          <w:bottom w:val="single" w:sz="4" w:space="1" w:color="auto"/>
          <w:right w:val="single" w:sz="4" w:space="4" w:color="auto"/>
        </w:pBdr>
        <w:tabs>
          <w:tab w:val="left" w:pos="1560"/>
        </w:tabs>
        <w:ind w:left="1560" w:hanging="1560"/>
        <w:jc w:val="both"/>
        <w:rPr>
          <w:b/>
          <w:sz w:val="28"/>
          <w:szCs w:val="28"/>
        </w:rPr>
      </w:pPr>
      <w:r w:rsidRPr="00581229">
        <w:rPr>
          <w:b/>
          <w:sz w:val="32"/>
          <w:szCs w:val="32"/>
          <w:u w:val="single"/>
        </w:rPr>
        <w:t>OBJETO:</w:t>
      </w:r>
      <w:r w:rsidRPr="00581229">
        <w:rPr>
          <w:rFonts w:cs="Arial"/>
        </w:rPr>
        <w:t xml:space="preserve"> </w:t>
      </w:r>
      <w:r w:rsidRPr="00581229">
        <w:rPr>
          <w:rFonts w:cs="Arial"/>
        </w:rPr>
        <w:tab/>
      </w:r>
      <w:r w:rsidR="00B2248B">
        <w:rPr>
          <w:rFonts w:cs="Arial"/>
        </w:rPr>
        <w:t xml:space="preserve"> </w:t>
      </w:r>
      <w:r w:rsidR="00B2248B" w:rsidRPr="00B2248B">
        <w:rPr>
          <w:sz w:val="28"/>
          <w:szCs w:val="28"/>
        </w:rPr>
        <w:t>Adquisición de cajas navideñas para el personal del ORGANISMO REGULADOR DEL SISTEMA NACIONAL DE AEROPUERTOS (ORSNA).</w:t>
      </w:r>
    </w:p>
    <w:p w:rsidR="00D23D8A" w:rsidRPr="00581229" w:rsidRDefault="00D23D8A" w:rsidP="00D23D8A">
      <w:pPr>
        <w:rPr>
          <w:rFonts w:cs="Arial"/>
        </w:rPr>
      </w:pPr>
    </w:p>
    <w:p w:rsidR="00D23D8A" w:rsidRPr="00581229" w:rsidRDefault="00D23D8A" w:rsidP="00E001D5">
      <w:pPr>
        <w:pBdr>
          <w:top w:val="single" w:sz="4" w:space="1" w:color="auto"/>
          <w:left w:val="single" w:sz="4" w:space="4" w:color="auto"/>
          <w:bottom w:val="single" w:sz="4" w:space="1" w:color="auto"/>
          <w:right w:val="single" w:sz="4" w:space="4" w:color="auto"/>
        </w:pBdr>
        <w:jc w:val="center"/>
        <w:rPr>
          <w:b/>
        </w:rPr>
      </w:pPr>
      <w:r w:rsidRPr="00581229">
        <w:rPr>
          <w:b/>
        </w:rPr>
        <w:t xml:space="preserve">APROBADO </w:t>
      </w:r>
      <w:r w:rsidRPr="00FA75EC">
        <w:rPr>
          <w:b/>
        </w:rPr>
        <w:t xml:space="preserve">POR </w:t>
      </w:r>
      <w:r w:rsidRPr="00FA75EC">
        <w:rPr>
          <w:rFonts w:cs="Arial"/>
          <w:b/>
        </w:rPr>
        <w:t xml:space="preserve">DISPOSICIÓN GAP </w:t>
      </w:r>
      <w:r w:rsidRPr="00FA75EC">
        <w:rPr>
          <w:b/>
        </w:rPr>
        <w:t>N</w:t>
      </w:r>
      <w:del w:id="1" w:author="Florencia Deciste" w:date="2016-11-16T10:05:00Z">
        <w:r w:rsidRPr="00FA75EC" w:rsidDel="0096701C">
          <w:rPr>
            <w:b/>
          </w:rPr>
          <w:delText>°</w:delText>
        </w:r>
        <w:r w:rsidRPr="00581229" w:rsidDel="0096701C">
          <w:rPr>
            <w:b/>
          </w:rPr>
          <w:delText xml:space="preserve">    </w:delText>
        </w:r>
      </w:del>
      <w:ins w:id="2" w:author="Florencia Deciste" w:date="2016-11-16T10:05:00Z">
        <w:r w:rsidR="0096701C" w:rsidRPr="00FA75EC">
          <w:rPr>
            <w:b/>
          </w:rPr>
          <w:t>°</w:t>
        </w:r>
        <w:r w:rsidR="0096701C">
          <w:rPr>
            <w:b/>
          </w:rPr>
          <w:t xml:space="preserve"> 522 </w:t>
        </w:r>
      </w:ins>
      <w:r w:rsidRPr="00581229">
        <w:rPr>
          <w:b/>
        </w:rPr>
        <w:t>DE FECHA</w:t>
      </w:r>
      <w:ins w:id="3" w:author="Florencia Deciste" w:date="2016-11-16T10:05:00Z">
        <w:r w:rsidR="0096701C">
          <w:rPr>
            <w:b/>
          </w:rPr>
          <w:t xml:space="preserve"> 15</w:t>
        </w:r>
      </w:ins>
      <w:del w:id="4" w:author="Florencia Deciste" w:date="2016-11-16T10:05:00Z">
        <w:r w:rsidRPr="00581229" w:rsidDel="0096701C">
          <w:rPr>
            <w:b/>
          </w:rPr>
          <w:delText xml:space="preserve"> </w:delText>
        </w:r>
        <w:r w:rsidR="00604C90" w:rsidDel="0096701C">
          <w:rPr>
            <w:b/>
          </w:rPr>
          <w:delText xml:space="preserve"> </w:delText>
        </w:r>
        <w:r w:rsidR="00E001D5" w:rsidDel="0096701C">
          <w:rPr>
            <w:b/>
          </w:rPr>
          <w:delText xml:space="preserve"> </w:delText>
        </w:r>
      </w:del>
      <w:r w:rsidR="00E001D5">
        <w:rPr>
          <w:b/>
        </w:rPr>
        <w:t xml:space="preserve"> DE</w:t>
      </w:r>
      <w:ins w:id="5" w:author="Florencia Deciste" w:date="2016-11-16T10:05:00Z">
        <w:r w:rsidR="0096701C">
          <w:rPr>
            <w:b/>
          </w:rPr>
          <w:t xml:space="preserve"> NOVIEMBRE</w:t>
        </w:r>
      </w:ins>
      <w:del w:id="6" w:author="Florencia Deciste" w:date="2016-11-16T10:05:00Z">
        <w:r w:rsidR="00E001D5" w:rsidDel="0096701C">
          <w:rPr>
            <w:b/>
          </w:rPr>
          <w:delText xml:space="preserve">        </w:delText>
        </w:r>
      </w:del>
      <w:r w:rsidR="00E001D5">
        <w:rPr>
          <w:b/>
        </w:rPr>
        <w:t xml:space="preserve"> DE 2016</w:t>
      </w:r>
    </w:p>
    <w:p w:rsidR="00D23D8A" w:rsidRPr="00581229" w:rsidRDefault="00D23D8A" w:rsidP="00D23D8A">
      <w:pPr>
        <w:rPr>
          <w:rFonts w:cs="Arial"/>
        </w:rPr>
      </w:pPr>
    </w:p>
    <w:p w:rsidR="00D23D8A" w:rsidRPr="00581229" w:rsidRDefault="00D23D8A" w:rsidP="00D23D8A">
      <w:pPr>
        <w:jc w:val="center"/>
        <w:rPr>
          <w:b/>
          <w:sz w:val="28"/>
          <w:szCs w:val="28"/>
          <w:u w:val="single"/>
        </w:rPr>
      </w:pPr>
      <w:r w:rsidRPr="00581229">
        <w:rPr>
          <w:b/>
          <w:sz w:val="28"/>
          <w:szCs w:val="28"/>
          <w:u w:val="single"/>
        </w:rPr>
        <w:t>APERTURA DE LAS OFERTAS</w:t>
      </w:r>
    </w:p>
    <w:p w:rsidR="009F11B1" w:rsidRDefault="00982018" w:rsidP="009F11B1">
      <w:pPr>
        <w:tabs>
          <w:tab w:val="left" w:pos="1276"/>
        </w:tabs>
        <w:spacing w:before="60"/>
        <w:jc w:val="both"/>
        <w:rPr>
          <w:rFonts w:cs="Arial"/>
          <w:sz w:val="28"/>
          <w:szCs w:val="28"/>
        </w:rPr>
      </w:pPr>
      <w:r w:rsidRPr="00335139">
        <w:rPr>
          <w:rFonts w:cs="Arial"/>
          <w:b/>
          <w:sz w:val="30"/>
          <w:szCs w:val="30"/>
          <w:u w:val="single"/>
        </w:rPr>
        <w:t>LUGAR</w:t>
      </w:r>
      <w:r w:rsidRPr="00335139">
        <w:rPr>
          <w:rFonts w:cs="Arial"/>
          <w:b/>
          <w:sz w:val="30"/>
          <w:szCs w:val="30"/>
        </w:rPr>
        <w:t xml:space="preserve">: </w:t>
      </w:r>
      <w:r w:rsidRPr="00335139">
        <w:rPr>
          <w:rFonts w:cs="Arial"/>
          <w:sz w:val="28"/>
          <w:szCs w:val="28"/>
        </w:rPr>
        <w:t>DEPARTAMEN</w:t>
      </w:r>
      <w:r w:rsidR="009F11B1">
        <w:rPr>
          <w:rFonts w:cs="Arial"/>
          <w:sz w:val="28"/>
          <w:szCs w:val="28"/>
        </w:rPr>
        <w:t xml:space="preserve">TO DE COMPRAS Y CONTRATACIONES </w:t>
      </w:r>
    </w:p>
    <w:p w:rsidR="00982018" w:rsidRPr="009F11B1" w:rsidRDefault="009F11B1" w:rsidP="009F11B1">
      <w:pPr>
        <w:tabs>
          <w:tab w:val="left" w:pos="1276"/>
        </w:tabs>
        <w:spacing w:before="60"/>
        <w:jc w:val="both"/>
        <w:rPr>
          <w:rFonts w:cs="Arial"/>
          <w:sz w:val="24"/>
          <w:szCs w:val="24"/>
        </w:rPr>
      </w:pPr>
      <w:r w:rsidRPr="009F11B1">
        <w:rPr>
          <w:rFonts w:cs="Arial"/>
          <w:sz w:val="24"/>
          <w:szCs w:val="24"/>
        </w:rPr>
        <w:tab/>
      </w:r>
      <w:r w:rsidR="00982018" w:rsidRPr="009F11B1">
        <w:rPr>
          <w:rFonts w:cs="Arial"/>
          <w:sz w:val="24"/>
          <w:szCs w:val="24"/>
        </w:rPr>
        <w:t>Av. Corrientes 441 Planta Baja, Ciudad Autónoma de Buenos Aires.</w:t>
      </w:r>
    </w:p>
    <w:p w:rsidR="00982018" w:rsidRPr="00DC430F" w:rsidRDefault="00982018" w:rsidP="00982018">
      <w:pPr>
        <w:spacing w:before="60"/>
        <w:jc w:val="both"/>
        <w:rPr>
          <w:rFonts w:cs="Arial"/>
          <w:sz w:val="28"/>
          <w:szCs w:val="28"/>
        </w:rPr>
      </w:pPr>
      <w:r w:rsidRPr="00DC430F">
        <w:rPr>
          <w:rFonts w:cs="Arial"/>
          <w:b/>
          <w:sz w:val="30"/>
          <w:szCs w:val="30"/>
          <w:u w:val="single"/>
        </w:rPr>
        <w:t>FECHA Y HORA</w:t>
      </w:r>
      <w:r w:rsidRPr="00DC430F">
        <w:rPr>
          <w:rFonts w:cs="Arial"/>
          <w:b/>
          <w:sz w:val="30"/>
          <w:szCs w:val="30"/>
        </w:rPr>
        <w:t xml:space="preserve">: </w:t>
      </w:r>
      <w:del w:id="7" w:author="Florencia Deciste" w:date="2016-11-16T10:04:00Z">
        <w:r w:rsidR="009F11B1" w:rsidDel="0096701C">
          <w:rPr>
            <w:rFonts w:cs="Arial"/>
            <w:sz w:val="28"/>
            <w:szCs w:val="28"/>
          </w:rPr>
          <w:delText xml:space="preserve">   </w:delText>
        </w:r>
        <w:r w:rsidRPr="00DC430F" w:rsidDel="0096701C">
          <w:rPr>
            <w:rFonts w:cs="Arial"/>
            <w:sz w:val="28"/>
            <w:szCs w:val="28"/>
          </w:rPr>
          <w:delText xml:space="preserve"> </w:delText>
        </w:r>
      </w:del>
      <w:ins w:id="8" w:author="Florencia Deciste" w:date="2016-11-16T10:05:00Z">
        <w:r w:rsidR="0096701C">
          <w:rPr>
            <w:rFonts w:cs="Arial"/>
            <w:sz w:val="28"/>
            <w:szCs w:val="28"/>
          </w:rPr>
          <w:t xml:space="preserve"> 25 </w:t>
        </w:r>
      </w:ins>
      <w:del w:id="9" w:author="Florencia Deciste" w:date="2016-11-16T10:04:00Z">
        <w:r w:rsidR="009F11B1" w:rsidDel="0096701C">
          <w:rPr>
            <w:rFonts w:cs="Arial"/>
            <w:sz w:val="28"/>
            <w:szCs w:val="28"/>
          </w:rPr>
          <w:delText xml:space="preserve"> </w:delText>
        </w:r>
        <w:r w:rsidRPr="00DC430F" w:rsidDel="0096701C">
          <w:rPr>
            <w:rFonts w:cs="Arial"/>
            <w:sz w:val="28"/>
            <w:szCs w:val="28"/>
          </w:rPr>
          <w:delText xml:space="preserve"> </w:delText>
        </w:r>
      </w:del>
      <w:r w:rsidRPr="00DC430F">
        <w:rPr>
          <w:rFonts w:cs="Arial"/>
          <w:sz w:val="28"/>
          <w:szCs w:val="28"/>
        </w:rPr>
        <w:t xml:space="preserve">de </w:t>
      </w:r>
      <w:ins w:id="10" w:author="Florencia Deciste" w:date="2016-11-16T10:05:00Z">
        <w:r w:rsidR="0096701C">
          <w:rPr>
            <w:rFonts w:cs="Arial"/>
            <w:sz w:val="28"/>
            <w:szCs w:val="28"/>
          </w:rPr>
          <w:t>noviembre</w:t>
        </w:r>
      </w:ins>
      <w:del w:id="11" w:author="Florencia Deciste" w:date="2016-11-16T10:05:00Z">
        <w:r w:rsidR="009F11B1" w:rsidDel="0096701C">
          <w:rPr>
            <w:rFonts w:cs="Arial"/>
            <w:sz w:val="28"/>
            <w:szCs w:val="28"/>
          </w:rPr>
          <w:delText xml:space="preserve"> </w:delText>
        </w:r>
        <w:r w:rsidRPr="00DC430F" w:rsidDel="0096701C">
          <w:rPr>
            <w:rFonts w:cs="Arial"/>
            <w:sz w:val="28"/>
            <w:szCs w:val="28"/>
          </w:rPr>
          <w:delText xml:space="preserve">         </w:delText>
        </w:r>
      </w:del>
      <w:ins w:id="12" w:author="Florencia Deciste" w:date="2016-11-16T10:05:00Z">
        <w:r w:rsidR="0096701C">
          <w:rPr>
            <w:rFonts w:cs="Arial"/>
            <w:sz w:val="28"/>
            <w:szCs w:val="28"/>
          </w:rPr>
          <w:t xml:space="preserve"> </w:t>
        </w:r>
      </w:ins>
      <w:r w:rsidRPr="00DC430F">
        <w:rPr>
          <w:rFonts w:cs="Arial"/>
          <w:sz w:val="28"/>
          <w:szCs w:val="28"/>
        </w:rPr>
        <w:t>de 201</w:t>
      </w:r>
      <w:r>
        <w:rPr>
          <w:rFonts w:cs="Arial"/>
          <w:sz w:val="28"/>
          <w:szCs w:val="28"/>
        </w:rPr>
        <w:t>6</w:t>
      </w:r>
      <w:r w:rsidRPr="00DC430F">
        <w:rPr>
          <w:rFonts w:cs="Arial"/>
          <w:sz w:val="28"/>
          <w:szCs w:val="28"/>
        </w:rPr>
        <w:t xml:space="preserve"> 12</w:t>
      </w:r>
      <w:r>
        <w:rPr>
          <w:rFonts w:cs="Arial"/>
          <w:sz w:val="28"/>
          <w:szCs w:val="28"/>
        </w:rPr>
        <w:t>:00</w:t>
      </w:r>
      <w:r w:rsidRPr="00DC430F">
        <w:rPr>
          <w:rFonts w:cs="Arial"/>
          <w:sz w:val="28"/>
          <w:szCs w:val="28"/>
        </w:rPr>
        <w:t xml:space="preserve"> </w:t>
      </w:r>
      <w:proofErr w:type="spellStart"/>
      <w:r w:rsidRPr="00DC430F">
        <w:rPr>
          <w:rFonts w:cs="Arial"/>
          <w:sz w:val="28"/>
          <w:szCs w:val="28"/>
        </w:rPr>
        <w:t>hs</w:t>
      </w:r>
      <w:proofErr w:type="spellEnd"/>
      <w:r w:rsidRPr="00DC430F">
        <w:rPr>
          <w:rFonts w:cs="Arial"/>
          <w:sz w:val="28"/>
          <w:szCs w:val="28"/>
        </w:rPr>
        <w:t>.</w:t>
      </w:r>
    </w:p>
    <w:p w:rsidR="00D23D8A" w:rsidRPr="00581229" w:rsidRDefault="00D23D8A" w:rsidP="00D23D8A">
      <w:pPr>
        <w:rPr>
          <w:rFonts w:cs="Arial"/>
        </w:rPr>
      </w:pPr>
    </w:p>
    <w:p w:rsidR="00D23D8A" w:rsidRPr="00581229" w:rsidRDefault="00D23D8A" w:rsidP="00D23D8A">
      <w:pPr>
        <w:jc w:val="center"/>
        <w:rPr>
          <w:b/>
          <w:sz w:val="28"/>
          <w:szCs w:val="28"/>
          <w:u w:val="single"/>
        </w:rPr>
      </w:pPr>
      <w:r w:rsidRPr="00581229">
        <w:rPr>
          <w:b/>
          <w:sz w:val="28"/>
          <w:szCs w:val="28"/>
          <w:u w:val="single"/>
        </w:rPr>
        <w:t>PRESENTACIÓN DE OFERTAS</w:t>
      </w:r>
    </w:p>
    <w:p w:rsidR="00D23D8A" w:rsidRPr="00581229" w:rsidRDefault="00D23D8A" w:rsidP="00D23D8A">
      <w:pPr>
        <w:pBdr>
          <w:top w:val="single" w:sz="4" w:space="1" w:color="auto"/>
          <w:left w:val="single" w:sz="4" w:space="4" w:color="auto"/>
          <w:bottom w:val="single" w:sz="4" w:space="1" w:color="auto"/>
          <w:right w:val="single" w:sz="4" w:space="4" w:color="auto"/>
        </w:pBdr>
        <w:jc w:val="both"/>
        <w:rPr>
          <w:rFonts w:cs="Arial"/>
          <w:sz w:val="28"/>
          <w:szCs w:val="28"/>
        </w:rPr>
      </w:pPr>
      <w:r w:rsidRPr="00581229">
        <w:rPr>
          <w:rFonts w:cs="Arial"/>
          <w:sz w:val="28"/>
          <w:szCs w:val="28"/>
        </w:rPr>
        <w:t xml:space="preserve">Hasta las 11 </w:t>
      </w:r>
      <w:proofErr w:type="spellStart"/>
      <w:r w:rsidRPr="00581229">
        <w:rPr>
          <w:rFonts w:cs="Arial"/>
          <w:sz w:val="28"/>
          <w:szCs w:val="28"/>
        </w:rPr>
        <w:t>hs</w:t>
      </w:r>
      <w:proofErr w:type="spellEnd"/>
      <w:r w:rsidRPr="00581229">
        <w:rPr>
          <w:rFonts w:cs="Arial"/>
          <w:sz w:val="28"/>
          <w:szCs w:val="28"/>
        </w:rPr>
        <w:t>. de la fecha fijada para la realización del Acto de Apertura de las mismas.</w:t>
      </w:r>
    </w:p>
    <w:p w:rsidR="001D0ACF" w:rsidRDefault="001D0ACF" w:rsidP="00D23D8A">
      <w:pPr>
        <w:rPr>
          <w:rFonts w:cs="Arial"/>
        </w:rPr>
      </w:pPr>
    </w:p>
    <w:p w:rsidR="001D0ACF" w:rsidRPr="00581229" w:rsidRDefault="001D0ACF" w:rsidP="00D23D8A">
      <w:pPr>
        <w:rPr>
          <w:rFonts w:cs="Arial"/>
        </w:rPr>
      </w:pPr>
    </w:p>
    <w:p w:rsidR="00D23D8A" w:rsidRPr="00581229" w:rsidRDefault="00D23D8A" w:rsidP="00D23D8A">
      <w:pPr>
        <w:rPr>
          <w:rFonts w:cs="Arial"/>
        </w:rPr>
      </w:pPr>
    </w:p>
    <w:p w:rsidR="00D23D8A" w:rsidRPr="001D0ACF" w:rsidRDefault="008D47AF" w:rsidP="00D23D8A">
      <w:pPr>
        <w:pBdr>
          <w:top w:val="single" w:sz="4" w:space="1" w:color="auto"/>
          <w:left w:val="single" w:sz="4" w:space="4" w:color="auto"/>
          <w:bottom w:val="single" w:sz="4" w:space="1" w:color="auto"/>
          <w:right w:val="single" w:sz="4" w:space="4" w:color="auto"/>
        </w:pBdr>
        <w:shd w:val="clear" w:color="auto" w:fill="99CCFF"/>
        <w:jc w:val="both"/>
        <w:rPr>
          <w:sz w:val="24"/>
          <w:szCs w:val="24"/>
        </w:rPr>
      </w:pPr>
      <w:r w:rsidRPr="001D0ACF">
        <w:rPr>
          <w:b/>
          <w:sz w:val="24"/>
          <w:szCs w:val="24"/>
          <w:u w:val="single"/>
          <w:lang w:val="es-AR"/>
        </w:rPr>
        <w:t>EFECTOS DE LA PRESENTACIÓN DE LA OFERTA</w:t>
      </w:r>
      <w:r w:rsidR="00D23D8A" w:rsidRPr="001D0ACF">
        <w:rPr>
          <w:sz w:val="24"/>
          <w:szCs w:val="24"/>
        </w:rPr>
        <w:t xml:space="preserve">: </w:t>
      </w:r>
    </w:p>
    <w:p w:rsidR="00D23D8A" w:rsidRPr="001D0ACF" w:rsidRDefault="008D47AF" w:rsidP="00D23D8A">
      <w:pPr>
        <w:pBdr>
          <w:top w:val="single" w:sz="4" w:space="1" w:color="auto"/>
          <w:left w:val="single" w:sz="4" w:space="4" w:color="auto"/>
          <w:bottom w:val="single" w:sz="4" w:space="1" w:color="auto"/>
          <w:right w:val="single" w:sz="4" w:space="4" w:color="auto"/>
        </w:pBdr>
        <w:shd w:val="clear" w:color="auto" w:fill="99CCFF"/>
        <w:jc w:val="both"/>
        <w:rPr>
          <w:sz w:val="24"/>
          <w:szCs w:val="24"/>
        </w:rPr>
      </w:pPr>
      <w:r w:rsidRPr="001D0ACF">
        <w:rPr>
          <w:sz w:val="24"/>
          <w:szCs w:val="24"/>
        </w:rPr>
        <w:t>La presentación de la oferta significará de parte del oferente el pleno conocimiento y aceptación de las normas y cláusulas que rijan el procedimiento de selección al que se presente, por lo que no será necesaria la presentación de los pliegos firmados junto con la oferta.</w:t>
      </w:r>
    </w:p>
    <w:p w:rsidR="006C09DD" w:rsidRPr="00581229" w:rsidRDefault="00D23D8A" w:rsidP="006C09DD">
      <w:pPr>
        <w:pBdr>
          <w:top w:val="single" w:sz="4" w:space="1" w:color="auto"/>
          <w:left w:val="single" w:sz="4" w:space="4" w:color="auto"/>
          <w:bottom w:val="single" w:sz="4" w:space="1" w:color="auto"/>
          <w:right w:val="single" w:sz="4" w:space="4" w:color="auto"/>
        </w:pBdr>
        <w:jc w:val="center"/>
        <w:rPr>
          <w:sz w:val="32"/>
          <w:szCs w:val="32"/>
        </w:rPr>
      </w:pPr>
      <w:r w:rsidRPr="00581229">
        <w:br w:type="page"/>
      </w:r>
      <w:r w:rsidR="006C09DD" w:rsidRPr="00581229">
        <w:rPr>
          <w:sz w:val="32"/>
          <w:szCs w:val="32"/>
        </w:rPr>
        <w:lastRenderedPageBreak/>
        <w:t>PLIEGO DE BASES Y CONDICIONES PARTICULARES</w:t>
      </w:r>
    </w:p>
    <w:p w:rsidR="003C6578" w:rsidRPr="00581229" w:rsidRDefault="003C6578" w:rsidP="000A5A27">
      <w:pPr>
        <w:jc w:val="both"/>
        <w:rPr>
          <w:rFonts w:cs="Arial"/>
          <w:b/>
          <w:sz w:val="22"/>
          <w:szCs w:val="22"/>
          <w:u w:val="single"/>
        </w:rPr>
      </w:pPr>
    </w:p>
    <w:p w:rsidR="000A5A27" w:rsidRPr="00581229" w:rsidRDefault="000A5A27" w:rsidP="000A5A27">
      <w:pPr>
        <w:numPr>
          <w:ilvl w:val="0"/>
          <w:numId w:val="3"/>
        </w:numPr>
        <w:jc w:val="both"/>
        <w:rPr>
          <w:rFonts w:cs="Arial"/>
          <w:b/>
          <w:sz w:val="22"/>
          <w:szCs w:val="22"/>
          <w:u w:val="single"/>
        </w:rPr>
      </w:pPr>
      <w:r w:rsidRPr="00581229">
        <w:rPr>
          <w:rFonts w:cs="Arial"/>
          <w:b/>
          <w:sz w:val="22"/>
          <w:szCs w:val="22"/>
          <w:u w:val="single"/>
        </w:rPr>
        <w:t>NORMATIVA APLICABLE</w:t>
      </w:r>
      <w:r w:rsidR="009B5382" w:rsidRPr="00863C47">
        <w:rPr>
          <w:rFonts w:cs="Arial"/>
          <w:b/>
          <w:sz w:val="22"/>
          <w:szCs w:val="22"/>
          <w:u w:val="single"/>
        </w:rPr>
        <w:t>:</w:t>
      </w:r>
    </w:p>
    <w:p w:rsidR="00B507E7" w:rsidRPr="00F213CB" w:rsidRDefault="00B507E7" w:rsidP="00FA0385">
      <w:pPr>
        <w:numPr>
          <w:ilvl w:val="0"/>
          <w:numId w:val="13"/>
        </w:numPr>
        <w:jc w:val="both"/>
        <w:rPr>
          <w:rFonts w:cs="Arial"/>
        </w:rPr>
      </w:pPr>
      <w:r w:rsidRPr="00F213CB">
        <w:rPr>
          <w:rFonts w:cs="Arial"/>
        </w:rPr>
        <w:t>Decreto Delegado N° 1.023/01 y sus modificatorios y complementarios</w:t>
      </w:r>
    </w:p>
    <w:p w:rsidR="000A5A27" w:rsidRPr="00F213CB" w:rsidRDefault="000A5A27" w:rsidP="00FA0385">
      <w:pPr>
        <w:numPr>
          <w:ilvl w:val="0"/>
          <w:numId w:val="13"/>
        </w:numPr>
        <w:jc w:val="both"/>
        <w:rPr>
          <w:rFonts w:cs="Arial"/>
        </w:rPr>
      </w:pPr>
      <w:r w:rsidRPr="00F213CB">
        <w:rPr>
          <w:rFonts w:cs="Arial"/>
        </w:rPr>
        <w:t>Decreto</w:t>
      </w:r>
      <w:r w:rsidR="00B656EE">
        <w:rPr>
          <w:rFonts w:cs="Arial"/>
        </w:rPr>
        <w:t xml:space="preserve"> Delegado</w:t>
      </w:r>
      <w:r w:rsidRPr="00F213CB">
        <w:rPr>
          <w:rFonts w:cs="Arial"/>
        </w:rPr>
        <w:t xml:space="preserve"> N° </w:t>
      </w:r>
      <w:r w:rsidR="008D47AF">
        <w:rPr>
          <w:rFonts w:cs="Arial"/>
        </w:rPr>
        <w:t>1030</w:t>
      </w:r>
      <w:r w:rsidRPr="00F213CB">
        <w:rPr>
          <w:rFonts w:cs="Arial"/>
        </w:rPr>
        <w:t>/1</w:t>
      </w:r>
      <w:r w:rsidR="008D47AF">
        <w:rPr>
          <w:rFonts w:cs="Arial"/>
        </w:rPr>
        <w:t>6</w:t>
      </w:r>
      <w:r w:rsidR="007937E8">
        <w:rPr>
          <w:rFonts w:cs="Arial"/>
        </w:rPr>
        <w:t>.</w:t>
      </w:r>
    </w:p>
    <w:p w:rsidR="00690E73" w:rsidRDefault="007937E8" w:rsidP="00FA0385">
      <w:pPr>
        <w:numPr>
          <w:ilvl w:val="0"/>
          <w:numId w:val="13"/>
        </w:numPr>
        <w:jc w:val="both"/>
        <w:rPr>
          <w:rFonts w:cs="Arial"/>
        </w:rPr>
      </w:pPr>
      <w:r w:rsidRPr="00690E73">
        <w:rPr>
          <w:rFonts w:cs="Arial"/>
        </w:rPr>
        <w:t xml:space="preserve">Disposición ONC N° 62/16 </w:t>
      </w:r>
      <w:r w:rsidR="00690E73" w:rsidRPr="00690E73">
        <w:rPr>
          <w:rFonts w:cs="Arial"/>
        </w:rPr>
        <w:t>“Manual de procedimiento del Régimen de Contrataciones de la Administración Nacional”</w:t>
      </w:r>
      <w:r w:rsidR="00690E73">
        <w:rPr>
          <w:rFonts w:cs="Arial"/>
        </w:rPr>
        <w:t xml:space="preserve"> </w:t>
      </w:r>
      <w:r w:rsidR="00690E73" w:rsidRPr="00690E73">
        <w:rPr>
          <w:rFonts w:cs="Arial"/>
        </w:rPr>
        <w:t xml:space="preserve">que </w:t>
      </w:r>
      <w:r w:rsidR="00690E73">
        <w:rPr>
          <w:rFonts w:cs="Arial"/>
        </w:rPr>
        <w:t>puede</w:t>
      </w:r>
      <w:r w:rsidRPr="00690E73">
        <w:rPr>
          <w:rFonts w:cs="Arial"/>
        </w:rPr>
        <w:t xml:space="preserve"> consultar</w:t>
      </w:r>
      <w:r w:rsidR="00690E73" w:rsidRPr="00690E73">
        <w:rPr>
          <w:rFonts w:cs="Arial"/>
        </w:rPr>
        <w:t>se</w:t>
      </w:r>
      <w:r w:rsidRPr="00690E73">
        <w:rPr>
          <w:rFonts w:cs="Arial"/>
        </w:rPr>
        <w:t xml:space="preserve"> en:</w:t>
      </w:r>
    </w:p>
    <w:p w:rsidR="007937E8" w:rsidRPr="00690E73" w:rsidRDefault="00E72792" w:rsidP="00ED2DD8">
      <w:pPr>
        <w:ind w:left="357"/>
        <w:jc w:val="both"/>
        <w:rPr>
          <w:rFonts w:cs="Arial"/>
        </w:rPr>
      </w:pPr>
      <w:hyperlink r:id="rId9" w:history="1">
        <w:r w:rsidR="00690E73" w:rsidRPr="0097202E">
          <w:rPr>
            <w:rStyle w:val="Hipervnculo"/>
            <w:rFonts w:cs="Arial"/>
          </w:rPr>
          <w:t>http://servicios.infoleg.gob.ar/infolegInternet/anexos/265000-269999/265967/norma.htm</w:t>
        </w:r>
      </w:hyperlink>
    </w:p>
    <w:p w:rsidR="00690E73" w:rsidRDefault="00690E73" w:rsidP="00FA0385">
      <w:pPr>
        <w:numPr>
          <w:ilvl w:val="0"/>
          <w:numId w:val="13"/>
        </w:numPr>
        <w:jc w:val="both"/>
        <w:rPr>
          <w:rFonts w:cs="Arial"/>
        </w:rPr>
      </w:pPr>
      <w:r w:rsidRPr="00690E73">
        <w:rPr>
          <w:rFonts w:cs="Arial"/>
        </w:rPr>
        <w:t xml:space="preserve">Disposición ONC Nº 63 </w:t>
      </w:r>
      <w:r>
        <w:rPr>
          <w:rFonts w:cs="Arial"/>
        </w:rPr>
        <w:t>“</w:t>
      </w:r>
      <w:r w:rsidRPr="00690E73">
        <w:rPr>
          <w:rFonts w:cs="Arial"/>
        </w:rPr>
        <w:t>Pliego Único de Bases y Condiciones Generales del</w:t>
      </w:r>
      <w:r>
        <w:rPr>
          <w:rFonts w:cs="Arial"/>
        </w:rPr>
        <w:t xml:space="preserve"> </w:t>
      </w:r>
      <w:r w:rsidRPr="00690E73">
        <w:rPr>
          <w:rFonts w:cs="Arial"/>
        </w:rPr>
        <w:t xml:space="preserve">Régimen de Contrataciones de la Administración Nacional” que </w:t>
      </w:r>
      <w:r>
        <w:rPr>
          <w:rFonts w:cs="Arial"/>
        </w:rPr>
        <w:t>puede</w:t>
      </w:r>
      <w:r w:rsidRPr="00690E73">
        <w:rPr>
          <w:rFonts w:cs="Arial"/>
        </w:rPr>
        <w:t xml:space="preserve"> consultarse en:</w:t>
      </w:r>
    </w:p>
    <w:p w:rsidR="00690E73" w:rsidRPr="00690E73" w:rsidRDefault="00E72792" w:rsidP="00FA0385">
      <w:pPr>
        <w:ind w:left="360"/>
        <w:jc w:val="both"/>
        <w:rPr>
          <w:rStyle w:val="Hipervnculo"/>
        </w:rPr>
      </w:pPr>
      <w:hyperlink r:id="rId10" w:history="1">
        <w:r w:rsidR="00690E73" w:rsidRPr="0097202E">
          <w:rPr>
            <w:rStyle w:val="Hipervnculo"/>
            <w:rFonts w:cs="Arial"/>
          </w:rPr>
          <w:t>http://servicios.infoleg.gob.ar/infolegInternet/anexos/265000-269999/265968/norma.htm</w:t>
        </w:r>
      </w:hyperlink>
    </w:p>
    <w:p w:rsidR="007937E8" w:rsidRPr="00581229" w:rsidRDefault="007937E8" w:rsidP="00FA0385">
      <w:pPr>
        <w:numPr>
          <w:ilvl w:val="0"/>
          <w:numId w:val="13"/>
        </w:numPr>
        <w:jc w:val="both"/>
        <w:rPr>
          <w:rFonts w:cs="Arial"/>
        </w:rPr>
      </w:pPr>
      <w:r w:rsidRPr="00581229">
        <w:rPr>
          <w:rFonts w:cs="Arial"/>
        </w:rPr>
        <w:t>El presente pliego y la documentación licitatoria.</w:t>
      </w:r>
    </w:p>
    <w:p w:rsidR="007937E8" w:rsidRDefault="007937E8" w:rsidP="007937E8">
      <w:pPr>
        <w:rPr>
          <w:rFonts w:cs="Arial"/>
        </w:rPr>
      </w:pPr>
    </w:p>
    <w:p w:rsidR="00517103" w:rsidRPr="00863C47" w:rsidRDefault="00B80222" w:rsidP="00581229">
      <w:pPr>
        <w:numPr>
          <w:ilvl w:val="0"/>
          <w:numId w:val="3"/>
        </w:numPr>
        <w:jc w:val="both"/>
        <w:rPr>
          <w:rFonts w:cs="Arial"/>
          <w:b/>
          <w:sz w:val="22"/>
          <w:szCs w:val="22"/>
          <w:u w:val="single"/>
        </w:rPr>
      </w:pPr>
      <w:r w:rsidRPr="00581229">
        <w:rPr>
          <w:rFonts w:cs="Arial"/>
          <w:b/>
          <w:sz w:val="22"/>
          <w:szCs w:val="22"/>
          <w:u w:val="single"/>
        </w:rPr>
        <w:t>PROCEDIMIENTO</w:t>
      </w:r>
      <w:r w:rsidR="00F14989" w:rsidRPr="00863C47">
        <w:rPr>
          <w:rFonts w:cs="Arial"/>
          <w:b/>
          <w:sz w:val="22"/>
          <w:szCs w:val="22"/>
          <w:u w:val="single"/>
        </w:rPr>
        <w:t>:</w:t>
      </w:r>
    </w:p>
    <w:p w:rsidR="00517103" w:rsidRPr="00581229" w:rsidRDefault="00517103" w:rsidP="0063573A">
      <w:pPr>
        <w:jc w:val="both"/>
      </w:pPr>
      <w:r w:rsidRPr="00581229">
        <w:t xml:space="preserve">Contratación Directa por compulsa </w:t>
      </w:r>
      <w:r w:rsidRPr="00FA75EC">
        <w:t xml:space="preserve">abreviada, sin clase y sin modalidad, según Artículo </w:t>
      </w:r>
      <w:r w:rsidR="008D47AF" w:rsidRPr="00FA75EC">
        <w:t>27</w:t>
      </w:r>
      <w:r w:rsidRPr="00FA75EC">
        <w:t xml:space="preserve"> inciso a), del Decreto </w:t>
      </w:r>
      <w:r w:rsidR="008D47AF" w:rsidRPr="00FA75EC">
        <w:t>1030</w:t>
      </w:r>
      <w:r w:rsidRPr="00FA75EC">
        <w:t>/1</w:t>
      </w:r>
      <w:r w:rsidR="008D47AF" w:rsidRPr="00FA75EC">
        <w:t>6</w:t>
      </w:r>
      <w:r w:rsidRPr="00FA75EC">
        <w:t xml:space="preserve"> y concordantes del “Reglamento del Régimen</w:t>
      </w:r>
      <w:r w:rsidRPr="00581229">
        <w:t xml:space="preserve"> de Contrataciones de la Administración Nacional”.</w:t>
      </w:r>
    </w:p>
    <w:p w:rsidR="006348D0" w:rsidRPr="00912162" w:rsidRDefault="006348D0" w:rsidP="00912162">
      <w:pPr>
        <w:rPr>
          <w:sz w:val="10"/>
          <w:szCs w:val="10"/>
        </w:rPr>
      </w:pPr>
    </w:p>
    <w:p w:rsidR="00141FF7" w:rsidRDefault="00141FF7" w:rsidP="00141FF7">
      <w:pPr>
        <w:jc w:val="both"/>
        <w:rPr>
          <w:rFonts w:cs="Arial"/>
        </w:rPr>
      </w:pPr>
    </w:p>
    <w:p w:rsidR="004E6BFA" w:rsidRPr="001D0ACF" w:rsidRDefault="004E6BFA" w:rsidP="00581229">
      <w:pPr>
        <w:numPr>
          <w:ilvl w:val="0"/>
          <w:numId w:val="3"/>
        </w:numPr>
        <w:jc w:val="both"/>
        <w:rPr>
          <w:rFonts w:cs="Arial"/>
          <w:b/>
          <w:sz w:val="22"/>
          <w:szCs w:val="22"/>
          <w:u w:val="single"/>
        </w:rPr>
      </w:pPr>
      <w:r w:rsidRPr="00581229">
        <w:rPr>
          <w:rFonts w:cs="Arial"/>
          <w:b/>
          <w:sz w:val="22"/>
          <w:szCs w:val="22"/>
          <w:u w:val="single"/>
        </w:rPr>
        <w:t>NUMERO</w:t>
      </w:r>
      <w:r w:rsidRPr="001D0ACF">
        <w:rPr>
          <w:rFonts w:cs="Arial"/>
          <w:b/>
          <w:sz w:val="22"/>
          <w:szCs w:val="22"/>
          <w:u w:val="single"/>
        </w:rPr>
        <w:t>:</w:t>
      </w:r>
      <w:r w:rsidRPr="001D0ACF">
        <w:rPr>
          <w:rFonts w:cs="Arial"/>
          <w:sz w:val="22"/>
          <w:szCs w:val="22"/>
        </w:rPr>
        <w:t xml:space="preserve"> </w:t>
      </w:r>
      <w:ins w:id="13" w:author="Florencia Deciste" w:date="2016-11-16T09:54:00Z">
        <w:r w:rsidR="009440DF">
          <w:rPr>
            <w:rFonts w:cs="Arial"/>
            <w:sz w:val="22"/>
            <w:szCs w:val="22"/>
          </w:rPr>
          <w:t>8</w:t>
        </w:r>
      </w:ins>
      <w:r w:rsidR="000F6B58" w:rsidRPr="001D0ACF">
        <w:rPr>
          <w:rFonts w:cs="Arial"/>
          <w:sz w:val="22"/>
          <w:szCs w:val="22"/>
        </w:rPr>
        <w:t>/1</w:t>
      </w:r>
      <w:r w:rsidR="00FC6081" w:rsidRPr="001D0ACF">
        <w:rPr>
          <w:rFonts w:cs="Arial"/>
          <w:sz w:val="22"/>
          <w:szCs w:val="22"/>
        </w:rPr>
        <w:t>6</w:t>
      </w:r>
    </w:p>
    <w:p w:rsidR="00E17121" w:rsidRPr="00581229" w:rsidRDefault="00E17121" w:rsidP="00F57C16">
      <w:pPr>
        <w:rPr>
          <w:rFonts w:cs="Arial"/>
        </w:rPr>
      </w:pPr>
    </w:p>
    <w:p w:rsidR="00F14989" w:rsidRPr="00863C47" w:rsidRDefault="00B80222" w:rsidP="00581229">
      <w:pPr>
        <w:numPr>
          <w:ilvl w:val="0"/>
          <w:numId w:val="3"/>
        </w:numPr>
        <w:jc w:val="both"/>
        <w:rPr>
          <w:rFonts w:cs="Arial"/>
          <w:b/>
          <w:sz w:val="22"/>
          <w:szCs w:val="22"/>
          <w:u w:val="single"/>
        </w:rPr>
      </w:pPr>
      <w:r w:rsidRPr="00581229">
        <w:rPr>
          <w:rFonts w:cs="Arial"/>
          <w:b/>
          <w:sz w:val="22"/>
          <w:szCs w:val="22"/>
          <w:u w:val="single"/>
        </w:rPr>
        <w:t>OBJETO</w:t>
      </w:r>
      <w:r w:rsidR="000A5A27" w:rsidRPr="00581229">
        <w:rPr>
          <w:rFonts w:cs="Arial"/>
          <w:b/>
          <w:sz w:val="22"/>
          <w:szCs w:val="22"/>
          <w:u w:val="single"/>
        </w:rPr>
        <w:t xml:space="preserve"> Y RUBRO</w:t>
      </w:r>
      <w:r w:rsidR="00F14989" w:rsidRPr="00863C47">
        <w:rPr>
          <w:rFonts w:cs="Arial"/>
          <w:b/>
          <w:sz w:val="22"/>
          <w:szCs w:val="22"/>
          <w:u w:val="single"/>
        </w:rPr>
        <w:t>:</w:t>
      </w:r>
    </w:p>
    <w:p w:rsidR="00FA75EC" w:rsidRPr="00A03CFF" w:rsidRDefault="00FA75EC" w:rsidP="00F14989">
      <w:pPr>
        <w:jc w:val="both"/>
        <w:rPr>
          <w:rFonts w:cs="Arial"/>
          <w:u w:val="single"/>
        </w:rPr>
      </w:pPr>
      <w:r>
        <w:t xml:space="preserve">Adquisición de </w:t>
      </w:r>
      <w:r w:rsidRPr="00B2452E">
        <w:t>cajas navideñas para el personal del ORGANISMO REGULADOR DEL SISTEMA NACIONAL DE AEROPUER</w:t>
      </w:r>
      <w:r w:rsidRPr="00A03CFF">
        <w:t>TOS (ORSNA).</w:t>
      </w:r>
    </w:p>
    <w:p w:rsidR="000A5A27" w:rsidRPr="00581229" w:rsidRDefault="000A5A27" w:rsidP="00F14989">
      <w:pPr>
        <w:jc w:val="both"/>
        <w:rPr>
          <w:rFonts w:cs="Arial"/>
          <w:bCs/>
          <w:u w:val="single"/>
        </w:rPr>
      </w:pPr>
      <w:r w:rsidRPr="00A03CFF">
        <w:rPr>
          <w:rFonts w:cs="Arial"/>
          <w:u w:val="single"/>
        </w:rPr>
        <w:t>RUBRO</w:t>
      </w:r>
      <w:r w:rsidRPr="00A03CFF">
        <w:rPr>
          <w:rFonts w:cs="Arial"/>
        </w:rPr>
        <w:t xml:space="preserve">: </w:t>
      </w:r>
      <w:r w:rsidR="00B2248B" w:rsidRPr="00A03CFF">
        <w:rPr>
          <w:rFonts w:cs="Arial"/>
        </w:rPr>
        <w:t>79 – CEREMONIAL</w:t>
      </w:r>
    </w:p>
    <w:p w:rsidR="00B80222" w:rsidRPr="00581229" w:rsidRDefault="00B80222" w:rsidP="00F57C16">
      <w:pPr>
        <w:rPr>
          <w:rFonts w:cs="Arial"/>
        </w:rPr>
      </w:pPr>
    </w:p>
    <w:p w:rsidR="00B80222" w:rsidRPr="00F068AA" w:rsidRDefault="00B80222" w:rsidP="00581229">
      <w:pPr>
        <w:numPr>
          <w:ilvl w:val="0"/>
          <w:numId w:val="3"/>
        </w:numPr>
        <w:jc w:val="both"/>
        <w:rPr>
          <w:rFonts w:cs="Arial"/>
          <w:bCs/>
          <w:sz w:val="19"/>
          <w:szCs w:val="19"/>
          <w:u w:val="single"/>
        </w:rPr>
      </w:pPr>
      <w:r w:rsidRPr="00581229">
        <w:rPr>
          <w:rFonts w:cs="Arial"/>
          <w:b/>
          <w:sz w:val="22"/>
          <w:szCs w:val="22"/>
          <w:u w:val="single"/>
        </w:rPr>
        <w:t>DESTINO</w:t>
      </w:r>
      <w:r w:rsidRPr="00581229">
        <w:rPr>
          <w:rFonts w:cs="Arial"/>
          <w:b/>
          <w:sz w:val="22"/>
          <w:szCs w:val="22"/>
        </w:rPr>
        <w:t>:</w:t>
      </w:r>
      <w:r w:rsidRPr="00581229">
        <w:rPr>
          <w:rFonts w:cs="Arial"/>
        </w:rPr>
        <w:t xml:space="preserve"> </w:t>
      </w:r>
      <w:r w:rsidRPr="00F068AA">
        <w:rPr>
          <w:rFonts w:cs="Arial"/>
          <w:sz w:val="19"/>
          <w:szCs w:val="19"/>
        </w:rPr>
        <w:t xml:space="preserve">ORGANISMO REGULADOR DEL </w:t>
      </w:r>
      <w:r w:rsidRPr="00F068AA">
        <w:rPr>
          <w:sz w:val="19"/>
          <w:szCs w:val="19"/>
        </w:rPr>
        <w:t>SISTEMA NACIONAL DE AEROPUERTOS (ORSNA)</w:t>
      </w:r>
    </w:p>
    <w:p w:rsidR="00B80222" w:rsidRPr="00581229" w:rsidRDefault="00B80222" w:rsidP="00F57C16">
      <w:pPr>
        <w:rPr>
          <w:rFonts w:cs="Arial"/>
        </w:rPr>
      </w:pPr>
    </w:p>
    <w:p w:rsidR="00B80222" w:rsidRPr="00581229" w:rsidRDefault="00B80222" w:rsidP="00581229">
      <w:pPr>
        <w:numPr>
          <w:ilvl w:val="0"/>
          <w:numId w:val="3"/>
        </w:numPr>
        <w:jc w:val="both"/>
        <w:rPr>
          <w:rFonts w:cs="Arial"/>
          <w:bCs/>
          <w:u w:val="single"/>
        </w:rPr>
      </w:pPr>
      <w:r w:rsidRPr="00581229">
        <w:rPr>
          <w:rFonts w:cs="Arial"/>
          <w:b/>
          <w:sz w:val="22"/>
          <w:szCs w:val="22"/>
          <w:u w:val="single"/>
        </w:rPr>
        <w:t>EXPEDIENTE N</w:t>
      </w:r>
      <w:r w:rsidR="006D28EC">
        <w:rPr>
          <w:rFonts w:cs="Arial"/>
          <w:b/>
          <w:sz w:val="22"/>
          <w:szCs w:val="22"/>
          <w:u w:val="single"/>
        </w:rPr>
        <w:t>º</w:t>
      </w:r>
      <w:r w:rsidR="006D28EC" w:rsidRPr="006D28EC">
        <w:rPr>
          <w:rFonts w:cs="Arial"/>
          <w:b/>
          <w:sz w:val="22"/>
          <w:szCs w:val="22"/>
        </w:rPr>
        <w:t xml:space="preserve"> </w:t>
      </w:r>
      <w:r w:rsidR="006D28EC">
        <w:rPr>
          <w:rFonts w:cs="Arial"/>
        </w:rPr>
        <w:t>985</w:t>
      </w:r>
      <w:r w:rsidR="00FC6081">
        <w:rPr>
          <w:rFonts w:cs="Arial"/>
        </w:rPr>
        <w:t>/16</w:t>
      </w:r>
    </w:p>
    <w:p w:rsidR="005A4B83" w:rsidRDefault="005A4B83" w:rsidP="005A4B83">
      <w:pPr>
        <w:rPr>
          <w:rFonts w:cs="Arial"/>
        </w:rPr>
      </w:pPr>
    </w:p>
    <w:p w:rsidR="005A4B83" w:rsidRPr="00581229" w:rsidRDefault="005A4B83" w:rsidP="005A4B83">
      <w:pPr>
        <w:numPr>
          <w:ilvl w:val="0"/>
          <w:numId w:val="3"/>
        </w:numPr>
        <w:jc w:val="both"/>
        <w:rPr>
          <w:rFonts w:cs="Arial"/>
          <w:b/>
          <w:sz w:val="22"/>
          <w:szCs w:val="22"/>
          <w:u w:val="single"/>
        </w:rPr>
      </w:pPr>
      <w:r w:rsidRPr="00581229">
        <w:rPr>
          <w:rFonts w:cs="Arial"/>
          <w:b/>
          <w:sz w:val="22"/>
          <w:szCs w:val="22"/>
          <w:u w:val="single"/>
        </w:rPr>
        <w:t>COMUNICACIONES Y NOTIFICACIONES</w:t>
      </w:r>
      <w:r w:rsidRPr="00863C47">
        <w:rPr>
          <w:rFonts w:cs="Arial"/>
          <w:b/>
          <w:sz w:val="22"/>
          <w:szCs w:val="22"/>
          <w:u w:val="single"/>
        </w:rPr>
        <w:t>:</w:t>
      </w:r>
    </w:p>
    <w:p w:rsidR="005A4B83" w:rsidRDefault="005A4B83" w:rsidP="005A4B83">
      <w:pPr>
        <w:jc w:val="both"/>
        <w:rPr>
          <w:rFonts w:cs="Arial"/>
        </w:rPr>
      </w:pPr>
      <w:r w:rsidRPr="000E527C">
        <w:rPr>
          <w:rFonts w:cs="Arial"/>
        </w:rPr>
        <w:t xml:space="preserve">Todas las notificaciones entre la jurisdicción o entidad contratante y los interesados, oferentes, adjudicatarios o </w:t>
      </w:r>
      <w:proofErr w:type="spellStart"/>
      <w:r w:rsidRPr="000E527C">
        <w:rPr>
          <w:rFonts w:cs="Arial"/>
        </w:rPr>
        <w:t>cocontratantes</w:t>
      </w:r>
      <w:proofErr w:type="spellEnd"/>
      <w:r w:rsidRPr="000E527C">
        <w:rPr>
          <w:rFonts w:cs="Arial"/>
        </w:rPr>
        <w:t>, podrán realizarse válidamente por cualquiera de los medios indistintamente</w:t>
      </w:r>
      <w:r>
        <w:rPr>
          <w:rFonts w:cs="Arial"/>
        </w:rPr>
        <w:t xml:space="preserve">, </w:t>
      </w:r>
      <w:r w:rsidRPr="00581229">
        <w:rPr>
          <w:rFonts w:cs="Arial"/>
        </w:rPr>
        <w:t>establecidos en</w:t>
      </w:r>
      <w:r>
        <w:rPr>
          <w:rFonts w:cs="Arial"/>
        </w:rPr>
        <w:t xml:space="preserve"> el Artículo 7 del Decreto Nº 1030/16.</w:t>
      </w:r>
    </w:p>
    <w:p w:rsidR="005A4B83" w:rsidRDefault="005A4B83" w:rsidP="005A4B83">
      <w:pPr>
        <w:jc w:val="both"/>
        <w:rPr>
          <w:rFonts w:cs="Arial"/>
        </w:rPr>
      </w:pPr>
      <w:r w:rsidRPr="00581229">
        <w:rPr>
          <w:rFonts w:cs="Arial"/>
        </w:rPr>
        <w:t xml:space="preserve">A tal efecto será válida toda notificación y/o comunicación cursada a y desde la dirección de correo electrónico </w:t>
      </w:r>
      <w:hyperlink r:id="rId11" w:history="1">
        <w:r w:rsidRPr="005F68DB">
          <w:rPr>
            <w:rStyle w:val="Hipervnculo"/>
            <w:rFonts w:cs="Arial"/>
          </w:rPr>
          <w:t>compras@orsna.gob.ar</w:t>
        </w:r>
      </w:hyperlink>
      <w:r>
        <w:rPr>
          <w:rFonts w:cs="Arial"/>
        </w:rPr>
        <w:t>.</w:t>
      </w:r>
    </w:p>
    <w:p w:rsidR="005A4B83" w:rsidRPr="00581229" w:rsidRDefault="005A4B83" w:rsidP="005A4B83">
      <w:pPr>
        <w:jc w:val="both"/>
        <w:rPr>
          <w:rFonts w:cs="Arial"/>
        </w:rPr>
      </w:pPr>
      <w:r w:rsidRPr="00581229">
        <w:rPr>
          <w:rFonts w:cs="Arial"/>
        </w:rPr>
        <w:t xml:space="preserve">Asimismo se podrá notificar mediante la difusión en el Sitio de Internet de la Oficina Nacional de Contrataciones </w:t>
      </w:r>
      <w:hyperlink r:id="rId12" w:history="1">
        <w:r w:rsidRPr="007937E8">
          <w:rPr>
            <w:rStyle w:val="Hipervnculo"/>
            <w:rFonts w:cs="Arial"/>
          </w:rPr>
          <w:t>www.argentinacompra.gov.ar</w:t>
        </w:r>
      </w:hyperlink>
      <w:r w:rsidRPr="00581229">
        <w:rPr>
          <w:rFonts w:cs="Arial"/>
        </w:rPr>
        <w:t>.</w:t>
      </w:r>
    </w:p>
    <w:p w:rsidR="005A4B83" w:rsidRDefault="005A4B83" w:rsidP="005A4B83">
      <w:pPr>
        <w:rPr>
          <w:rFonts w:cs="Arial"/>
        </w:rPr>
      </w:pPr>
    </w:p>
    <w:p w:rsidR="004E6BFA" w:rsidRPr="00863C47" w:rsidRDefault="009C42D6" w:rsidP="00581229">
      <w:pPr>
        <w:numPr>
          <w:ilvl w:val="0"/>
          <w:numId w:val="3"/>
        </w:numPr>
        <w:jc w:val="both"/>
        <w:rPr>
          <w:rFonts w:cs="Arial"/>
          <w:b/>
          <w:sz w:val="22"/>
          <w:szCs w:val="22"/>
          <w:u w:val="single"/>
        </w:rPr>
      </w:pPr>
      <w:r>
        <w:rPr>
          <w:rFonts w:cs="Arial"/>
          <w:b/>
          <w:sz w:val="22"/>
          <w:szCs w:val="22"/>
          <w:u w:val="single"/>
        </w:rPr>
        <w:t>VISTA</w:t>
      </w:r>
      <w:r w:rsidR="00A1149B" w:rsidRPr="00982018">
        <w:rPr>
          <w:rFonts w:cs="Arial"/>
          <w:b/>
          <w:sz w:val="22"/>
          <w:szCs w:val="22"/>
          <w:u w:val="single"/>
        </w:rPr>
        <w:t xml:space="preserve"> Y RETIRO DE PLIEGO</w:t>
      </w:r>
      <w:r w:rsidR="00F14989" w:rsidRPr="00863C47">
        <w:rPr>
          <w:rFonts w:cs="Arial"/>
          <w:b/>
          <w:sz w:val="22"/>
          <w:szCs w:val="22"/>
          <w:u w:val="single"/>
        </w:rPr>
        <w:t>:</w:t>
      </w:r>
    </w:p>
    <w:p w:rsidR="001F3F94" w:rsidRPr="00644EF8" w:rsidRDefault="00982018" w:rsidP="00EA52E6">
      <w:pPr>
        <w:jc w:val="both"/>
        <w:rPr>
          <w:rFonts w:cs="Arial"/>
        </w:rPr>
      </w:pPr>
      <w:r w:rsidRPr="00644EF8">
        <w:rPr>
          <w:rFonts w:cs="Arial"/>
          <w:b/>
        </w:rPr>
        <w:t xml:space="preserve">El presente Pliego podrá ser consultado y retirado desde </w:t>
      </w:r>
      <w:r w:rsidR="006610BE">
        <w:rPr>
          <w:rFonts w:cs="Arial"/>
          <w:b/>
        </w:rPr>
        <w:t>el 21</w:t>
      </w:r>
      <w:r w:rsidRPr="00644EF8">
        <w:rPr>
          <w:rFonts w:cs="Arial"/>
          <w:b/>
        </w:rPr>
        <w:t xml:space="preserve"> hasta el </w:t>
      </w:r>
      <w:r w:rsidR="006610BE">
        <w:rPr>
          <w:rFonts w:cs="Arial"/>
          <w:b/>
        </w:rPr>
        <w:t xml:space="preserve">23 </w:t>
      </w:r>
      <w:r w:rsidRPr="00644EF8">
        <w:rPr>
          <w:rFonts w:cs="Arial"/>
          <w:b/>
        </w:rPr>
        <w:t xml:space="preserve">de </w:t>
      </w:r>
      <w:r w:rsidR="006610BE">
        <w:rPr>
          <w:rFonts w:cs="Arial"/>
          <w:b/>
        </w:rPr>
        <w:t>noviembre</w:t>
      </w:r>
      <w:r w:rsidRPr="00644EF8">
        <w:rPr>
          <w:rFonts w:cs="Arial"/>
          <w:b/>
        </w:rPr>
        <w:t xml:space="preserve"> de 2016 de 10 a 13 y de 15 a 17 </w:t>
      </w:r>
      <w:proofErr w:type="spellStart"/>
      <w:r w:rsidRPr="00644EF8">
        <w:rPr>
          <w:rFonts w:cs="Arial"/>
          <w:b/>
        </w:rPr>
        <w:t>hs</w:t>
      </w:r>
      <w:proofErr w:type="spellEnd"/>
      <w:r w:rsidRPr="00644EF8">
        <w:rPr>
          <w:rFonts w:cs="Arial"/>
          <w:b/>
        </w:rPr>
        <w:t xml:space="preserve">. </w:t>
      </w:r>
      <w:r w:rsidRPr="00644EF8">
        <w:rPr>
          <w:rFonts w:cs="Arial"/>
        </w:rPr>
        <w:t xml:space="preserve">en el </w:t>
      </w:r>
      <w:r w:rsidRPr="00644EF8">
        <w:rPr>
          <w:rFonts w:cs="Arial"/>
          <w:b/>
        </w:rPr>
        <w:t>DEPARTAMENTO DE COMPRAS Y CONTRATACIONES</w:t>
      </w:r>
      <w:r w:rsidR="001F3F94" w:rsidRPr="00644EF8">
        <w:rPr>
          <w:rFonts w:cs="Arial"/>
          <w:b/>
        </w:rPr>
        <w:t xml:space="preserve"> </w:t>
      </w:r>
      <w:r w:rsidR="001F3F94" w:rsidRPr="00644EF8">
        <w:rPr>
          <w:rFonts w:cs="Arial"/>
        </w:rPr>
        <w:t>en</w:t>
      </w:r>
      <w:r w:rsidRPr="00644EF8">
        <w:rPr>
          <w:rFonts w:cs="Arial"/>
        </w:rPr>
        <w:t xml:space="preserve"> Av. Corrientes 441 Planta Baja, Ciudad Autónoma de Buenos Aires</w:t>
      </w:r>
      <w:r w:rsidR="001F3F94" w:rsidRPr="00644EF8">
        <w:rPr>
          <w:rFonts w:cs="Arial"/>
        </w:rPr>
        <w:t xml:space="preserve"> y</w:t>
      </w:r>
      <w:r w:rsidRPr="00644EF8">
        <w:rPr>
          <w:rFonts w:cs="Arial"/>
        </w:rPr>
        <w:t xml:space="preserve"> en el </w:t>
      </w:r>
      <w:r w:rsidR="006F672A" w:rsidRPr="00644EF8">
        <w:rPr>
          <w:rFonts w:cs="Arial"/>
        </w:rPr>
        <w:t xml:space="preserve">sitio de internet </w:t>
      </w:r>
      <w:r w:rsidRPr="00644EF8">
        <w:rPr>
          <w:rFonts w:cs="Arial"/>
        </w:rPr>
        <w:t>de la Oficina Nacional de Contrataciones</w:t>
      </w:r>
      <w:r w:rsidR="001F3F94" w:rsidRPr="00644EF8">
        <w:rPr>
          <w:rFonts w:cs="Arial"/>
        </w:rPr>
        <w:t xml:space="preserve"> </w:t>
      </w:r>
      <w:hyperlink r:id="rId13" w:history="1">
        <w:r w:rsidRPr="00644EF8">
          <w:rPr>
            <w:rStyle w:val="Hipervnculo"/>
            <w:rFonts w:cs="Arial"/>
          </w:rPr>
          <w:t>www.argentinacompra.gov.ar</w:t>
        </w:r>
      </w:hyperlink>
      <w:r w:rsidR="001F3F94" w:rsidRPr="00644EF8">
        <w:rPr>
          <w:rFonts w:cs="Arial"/>
        </w:rPr>
        <w:t>.</w:t>
      </w:r>
    </w:p>
    <w:p w:rsidR="00EA52E6" w:rsidRPr="00EA52E6" w:rsidRDefault="001F3F94" w:rsidP="00EA52E6">
      <w:pPr>
        <w:jc w:val="both"/>
        <w:rPr>
          <w:rFonts w:cs="Arial"/>
        </w:rPr>
      </w:pPr>
      <w:r>
        <w:rPr>
          <w:rFonts w:cs="Arial"/>
        </w:rPr>
        <w:t>Asimismo se podrá consultar en</w:t>
      </w:r>
      <w:r w:rsidR="00EA52E6" w:rsidRPr="00EA52E6">
        <w:rPr>
          <w:rFonts w:cs="Arial"/>
        </w:rPr>
        <w:t xml:space="preserve"> el </w:t>
      </w:r>
      <w:r w:rsidR="006F672A" w:rsidRPr="006F672A">
        <w:rPr>
          <w:rFonts w:cs="Arial"/>
        </w:rPr>
        <w:t xml:space="preserve">sitio de internet </w:t>
      </w:r>
      <w:r w:rsidR="00EA52E6" w:rsidRPr="00EA52E6">
        <w:rPr>
          <w:rFonts w:cs="Arial"/>
        </w:rPr>
        <w:t xml:space="preserve">del Ministerio de Transporte </w:t>
      </w:r>
      <w:hyperlink r:id="rId14" w:history="1">
        <w:r w:rsidR="00EA52E6" w:rsidRPr="00EA52E6">
          <w:rPr>
            <w:rStyle w:val="Hipervnculo"/>
            <w:rFonts w:cs="Arial"/>
          </w:rPr>
          <w:t>www.transporte.gob.ar/content/licitaciones/</w:t>
        </w:r>
      </w:hyperlink>
      <w:r w:rsidR="00EA52E6">
        <w:rPr>
          <w:rFonts w:cs="Arial"/>
        </w:rPr>
        <w:t>.</w:t>
      </w:r>
    </w:p>
    <w:p w:rsidR="006F672A" w:rsidRPr="006F672A" w:rsidRDefault="006F672A" w:rsidP="005E4788">
      <w:pPr>
        <w:jc w:val="both"/>
        <w:rPr>
          <w:rFonts w:cs="Arial"/>
        </w:rPr>
      </w:pPr>
      <w:r w:rsidRPr="006F672A">
        <w:rPr>
          <w:rFonts w:cs="Arial"/>
        </w:rPr>
        <w:t>En oportunidad de retirar, comprar o descargar los pliegos, deberán suministrar obligatoriamente su nombre o razón social, domicilio, y dirección de correo electrónico en los que serán válidas las comunicaciones que deban cursarse hasta el día de apertura de las ofertas.</w:t>
      </w:r>
    </w:p>
    <w:p w:rsidR="006F672A" w:rsidRDefault="006F672A" w:rsidP="005E4788">
      <w:pPr>
        <w:jc w:val="both"/>
        <w:rPr>
          <w:rFonts w:cs="Arial"/>
        </w:rPr>
      </w:pPr>
      <w:r w:rsidRPr="006F672A">
        <w:rPr>
          <w:rFonts w:cs="Arial"/>
        </w:rPr>
        <w:t xml:space="preserve">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w:t>
      </w:r>
      <w:r w:rsidRPr="006F672A">
        <w:rPr>
          <w:rFonts w:cs="Arial"/>
        </w:rPr>
        <w:lastRenderedPageBreak/>
        <w:t>ofertas, quedando bajo su responsabilidad llevar adelante las gestiones necesarias para tomar conocimiento de aquellas.</w:t>
      </w:r>
    </w:p>
    <w:p w:rsidR="005A4B83" w:rsidRDefault="005A4B83" w:rsidP="005E4788">
      <w:pPr>
        <w:jc w:val="both"/>
        <w:rPr>
          <w:rFonts w:cs="Arial"/>
        </w:rPr>
      </w:pPr>
    </w:p>
    <w:p w:rsidR="0004775F" w:rsidRPr="00581229" w:rsidRDefault="0004775F" w:rsidP="0004775F">
      <w:pPr>
        <w:numPr>
          <w:ilvl w:val="0"/>
          <w:numId w:val="3"/>
        </w:numPr>
        <w:jc w:val="both"/>
        <w:rPr>
          <w:rFonts w:cs="Arial"/>
          <w:b/>
          <w:sz w:val="22"/>
          <w:szCs w:val="22"/>
          <w:u w:val="single"/>
        </w:rPr>
      </w:pPr>
      <w:r w:rsidRPr="00581229">
        <w:rPr>
          <w:rFonts w:cs="Arial"/>
          <w:b/>
          <w:sz w:val="22"/>
          <w:szCs w:val="22"/>
          <w:u w:val="single"/>
        </w:rPr>
        <w:t>CONSULTAS</w:t>
      </w:r>
      <w:r>
        <w:rPr>
          <w:rFonts w:cs="Arial"/>
          <w:b/>
          <w:sz w:val="22"/>
          <w:szCs w:val="22"/>
          <w:u w:val="single"/>
        </w:rPr>
        <w:t xml:space="preserve"> AL PLIEGO</w:t>
      </w:r>
      <w:r w:rsidRPr="00863C47">
        <w:rPr>
          <w:rFonts w:cs="Arial"/>
          <w:b/>
          <w:sz w:val="22"/>
          <w:szCs w:val="22"/>
          <w:u w:val="single"/>
        </w:rPr>
        <w:t>:</w:t>
      </w:r>
    </w:p>
    <w:p w:rsidR="00ED0B2B" w:rsidRDefault="00BB415B" w:rsidP="00BB415B">
      <w:pPr>
        <w:jc w:val="both"/>
        <w:rPr>
          <w:rFonts w:cs="Arial"/>
        </w:rPr>
      </w:pPr>
      <w:r>
        <w:rPr>
          <w:rFonts w:cs="Arial"/>
        </w:rPr>
        <w:t xml:space="preserve">Las consultas y pedidos de aclaraciones, se presentarán por mail a </w:t>
      </w:r>
      <w:hyperlink r:id="rId15" w:history="1">
        <w:r>
          <w:rPr>
            <w:rStyle w:val="Hipervnculo"/>
            <w:rFonts w:cs="Arial"/>
          </w:rPr>
          <w:t>compras@orsna.gob.ar</w:t>
        </w:r>
      </w:hyperlink>
      <w:r>
        <w:rPr>
          <w:rFonts w:cs="Arial"/>
        </w:rPr>
        <w:t xml:space="preserve"> o por escrito en la MESA DE ENTRADAS del ORSNA sita en Aeroparque - Av. Costanera Rafael Obligado s/n, Edificio IV, Piso 2°, Ciudad Autónoma de Buenos Aires, en días hábiles de 10 a 13 y de 15 a 17 </w:t>
      </w:r>
      <w:proofErr w:type="spellStart"/>
      <w:r>
        <w:rPr>
          <w:rFonts w:cs="Arial"/>
        </w:rPr>
        <w:t>hs</w:t>
      </w:r>
      <w:proofErr w:type="spellEnd"/>
      <w:r>
        <w:rPr>
          <w:rFonts w:cs="Arial"/>
        </w:rPr>
        <w:t xml:space="preserve">. </w:t>
      </w:r>
      <w:r w:rsidR="00ED0B2B" w:rsidRPr="00055B7F">
        <w:rPr>
          <w:rFonts w:cs="Arial"/>
        </w:rPr>
        <w:t>No se aceptarán consultas telefónicas y no serán contestadas aquéllas que se presenten fuera de término.</w:t>
      </w:r>
    </w:p>
    <w:p w:rsidR="00BB415B" w:rsidRDefault="00BB415B" w:rsidP="00BB415B">
      <w:pPr>
        <w:jc w:val="both"/>
        <w:rPr>
          <w:rFonts w:cs="Arial"/>
        </w:rPr>
      </w:pPr>
      <w:r w:rsidRPr="00055B7F">
        <w:rPr>
          <w:rFonts w:cs="Arial"/>
        </w:rPr>
        <w:t xml:space="preserve">Deberán ser efectuadas </w:t>
      </w:r>
      <w:r w:rsidRPr="00BF5132">
        <w:rPr>
          <w:rFonts w:cs="Arial"/>
        </w:rPr>
        <w:t xml:space="preserve">hasta </w:t>
      </w:r>
      <w:r w:rsidR="00BF5132" w:rsidRPr="00BF5132">
        <w:rPr>
          <w:rFonts w:cs="Arial"/>
        </w:rPr>
        <w:t>T</w:t>
      </w:r>
      <w:r w:rsidRPr="00BF5132">
        <w:rPr>
          <w:rFonts w:cs="Arial"/>
        </w:rPr>
        <w:t>RES (3) días  antes</w:t>
      </w:r>
      <w:r w:rsidRPr="00055B7F">
        <w:rPr>
          <w:rFonts w:cs="Arial"/>
        </w:rPr>
        <w:t xml:space="preserve"> de la fecha fijada para la apertura</w:t>
      </w:r>
      <w:r>
        <w:rPr>
          <w:rFonts w:cs="Arial"/>
        </w:rPr>
        <w:t>.</w:t>
      </w:r>
      <w:r w:rsidR="003208E8">
        <w:rPr>
          <w:rFonts w:cs="Arial"/>
        </w:rPr>
        <w:t xml:space="preserve"> </w:t>
      </w:r>
      <w:r>
        <w:rPr>
          <w:rFonts w:cs="Arial"/>
        </w:rPr>
        <w:t>Las respuestas a dichas consultas se proporcionarán hasta DOS (2) días hábiles</w:t>
      </w:r>
      <w:r w:rsidR="003208E8">
        <w:rPr>
          <w:rFonts w:cs="Arial"/>
        </w:rPr>
        <w:t xml:space="preserve"> </w:t>
      </w:r>
      <w:r>
        <w:rPr>
          <w:rFonts w:cs="Arial"/>
        </w:rPr>
        <w:t xml:space="preserve">antes del mismo acto. </w:t>
      </w:r>
    </w:p>
    <w:p w:rsidR="003208E8" w:rsidRPr="00581229" w:rsidRDefault="003208E8" w:rsidP="003208E8">
      <w:pPr>
        <w:pBdr>
          <w:top w:val="single" w:sz="4" w:space="1" w:color="auto"/>
          <w:left w:val="single" w:sz="4" w:space="4" w:color="auto"/>
          <w:bottom w:val="single" w:sz="4" w:space="1" w:color="auto"/>
          <w:right w:val="single" w:sz="4" w:space="4" w:color="auto"/>
        </w:pBdr>
        <w:jc w:val="both"/>
        <w:rPr>
          <w:rFonts w:cs="Arial"/>
          <w:b/>
          <w:sz w:val="24"/>
          <w:szCs w:val="24"/>
        </w:rPr>
      </w:pPr>
      <w:r w:rsidRPr="00581229">
        <w:rPr>
          <w:rFonts w:cs="Arial"/>
          <w:b/>
          <w:u w:val="single"/>
        </w:rPr>
        <w:t>Aclaración Importante</w:t>
      </w:r>
      <w:r w:rsidRPr="00581229">
        <w:rPr>
          <w:rFonts w:cs="Arial"/>
        </w:rPr>
        <w:t xml:space="preserve">: En el supuesto que la página oficial de la Oficina Nacional de Contrataciones por inconvenientes en su funcionamiento no permita publicar Circulares Aclaratorias y/o Modificatorias que emita el Organismo (motivadas en consultas y/o de oficio), el Organismo podrá publicar dicha documentación en la página oficial del ORSNA </w:t>
      </w:r>
      <w:hyperlink r:id="rId16" w:history="1">
        <w:r w:rsidRPr="00581229">
          <w:rPr>
            <w:rStyle w:val="Hipervnculo"/>
            <w:rFonts w:cs="Arial"/>
            <w:color w:val="auto"/>
          </w:rPr>
          <w:t>www.orsna.gov.ar</w:t>
        </w:r>
      </w:hyperlink>
      <w:r w:rsidRPr="00581229">
        <w:rPr>
          <w:rFonts w:cs="Arial"/>
        </w:rPr>
        <w:t>.</w:t>
      </w:r>
    </w:p>
    <w:p w:rsidR="00535BD0" w:rsidRDefault="00535BD0" w:rsidP="005A4B83">
      <w:pPr>
        <w:jc w:val="both"/>
        <w:rPr>
          <w:rFonts w:cs="Arial"/>
        </w:rPr>
      </w:pPr>
    </w:p>
    <w:p w:rsidR="005A4B83" w:rsidRPr="00863C47" w:rsidRDefault="005A4B83" w:rsidP="005A4B83">
      <w:pPr>
        <w:numPr>
          <w:ilvl w:val="0"/>
          <w:numId w:val="3"/>
        </w:numPr>
        <w:jc w:val="both"/>
        <w:rPr>
          <w:rFonts w:cs="Arial"/>
          <w:b/>
          <w:sz w:val="22"/>
          <w:szCs w:val="22"/>
          <w:u w:val="single"/>
        </w:rPr>
      </w:pPr>
      <w:r w:rsidRPr="00581229">
        <w:rPr>
          <w:rFonts w:cs="Arial"/>
          <w:b/>
          <w:sz w:val="22"/>
          <w:szCs w:val="22"/>
          <w:u w:val="single"/>
        </w:rPr>
        <w:t>CIRCULARES ACLARATORIAS</w:t>
      </w:r>
      <w:r w:rsidRPr="00863C47">
        <w:rPr>
          <w:rFonts w:cs="Arial"/>
          <w:b/>
          <w:sz w:val="22"/>
          <w:szCs w:val="22"/>
          <w:u w:val="single"/>
        </w:rPr>
        <w:t>:</w:t>
      </w:r>
    </w:p>
    <w:p w:rsidR="005A4B83" w:rsidRDefault="005A4B83" w:rsidP="005A4B83">
      <w:pPr>
        <w:jc w:val="both"/>
        <w:rPr>
          <w:rFonts w:cs="Arial"/>
        </w:rPr>
      </w:pPr>
      <w:r w:rsidRPr="00581229">
        <w:rPr>
          <w:rFonts w:cs="Arial"/>
        </w:rPr>
        <w:t>Las circulares aclaratorias serán comunicadas</w:t>
      </w:r>
      <w:r>
        <w:rPr>
          <w:rFonts w:cs="Arial"/>
        </w:rPr>
        <w:t xml:space="preserve"> </w:t>
      </w:r>
      <w:r w:rsidRPr="00BF5132">
        <w:rPr>
          <w:rFonts w:cs="Arial"/>
        </w:rPr>
        <w:t>DOS (2) días</w:t>
      </w:r>
      <w:r>
        <w:rPr>
          <w:rFonts w:cs="Arial"/>
        </w:rPr>
        <w:t xml:space="preserve"> como mínimo de anticipación a la fecha fijada para la presentación de las ofertas.</w:t>
      </w:r>
    </w:p>
    <w:p w:rsidR="00535BD0" w:rsidRDefault="00535BD0" w:rsidP="00535BD0">
      <w:pPr>
        <w:jc w:val="both"/>
        <w:rPr>
          <w:rFonts w:cs="Arial"/>
        </w:rPr>
      </w:pPr>
      <w:r w:rsidRPr="00535BD0">
        <w:rPr>
          <w:rFonts w:cs="Arial"/>
        </w:rPr>
        <w:t xml:space="preserve">Las circulares que se emitan </w:t>
      </w:r>
      <w:r>
        <w:rPr>
          <w:rFonts w:cs="Arial"/>
        </w:rPr>
        <w:t xml:space="preserve">forman </w:t>
      </w:r>
      <w:r w:rsidRPr="00535BD0">
        <w:rPr>
          <w:rFonts w:cs="Arial"/>
        </w:rPr>
        <w:t>parte integrante del pliego de bases y condiciones particulares.</w:t>
      </w:r>
    </w:p>
    <w:p w:rsidR="005A4B83" w:rsidRDefault="005A4B83" w:rsidP="005A4B83">
      <w:pPr>
        <w:jc w:val="both"/>
        <w:rPr>
          <w:rFonts w:cs="Arial"/>
        </w:rPr>
      </w:pPr>
    </w:p>
    <w:p w:rsidR="005A4B83" w:rsidRPr="00863C47" w:rsidRDefault="005A4B83" w:rsidP="005A4B83">
      <w:pPr>
        <w:numPr>
          <w:ilvl w:val="0"/>
          <w:numId w:val="3"/>
        </w:numPr>
        <w:jc w:val="both"/>
        <w:rPr>
          <w:rFonts w:cs="Arial"/>
          <w:b/>
          <w:sz w:val="22"/>
          <w:szCs w:val="22"/>
          <w:u w:val="single"/>
        </w:rPr>
      </w:pPr>
      <w:r w:rsidRPr="00581229">
        <w:rPr>
          <w:rFonts w:cs="Arial"/>
          <w:b/>
          <w:sz w:val="22"/>
          <w:szCs w:val="22"/>
          <w:u w:val="single"/>
        </w:rPr>
        <w:t>CIRCULARES MODIFICATORIAS</w:t>
      </w:r>
      <w:r w:rsidRPr="00863C47">
        <w:rPr>
          <w:rFonts w:cs="Arial"/>
          <w:b/>
          <w:sz w:val="22"/>
          <w:szCs w:val="22"/>
          <w:u w:val="single"/>
        </w:rPr>
        <w:t>:</w:t>
      </w:r>
    </w:p>
    <w:p w:rsidR="005A4B83" w:rsidRPr="00581229" w:rsidRDefault="005A4B83" w:rsidP="005A4B83">
      <w:pPr>
        <w:jc w:val="both"/>
        <w:rPr>
          <w:rFonts w:cs="Arial"/>
        </w:rPr>
      </w:pPr>
      <w:r w:rsidRPr="00581229">
        <w:rPr>
          <w:rFonts w:cs="Arial"/>
        </w:rPr>
        <w:t xml:space="preserve">Las circulares modificatorias serán comunicadas </w:t>
      </w:r>
      <w:r>
        <w:rPr>
          <w:rFonts w:cs="Arial"/>
        </w:rPr>
        <w:t xml:space="preserve">con UN </w:t>
      </w:r>
      <w:r w:rsidRPr="00581229">
        <w:rPr>
          <w:rFonts w:cs="Arial"/>
        </w:rPr>
        <w:t xml:space="preserve"> (</w:t>
      </w:r>
      <w:r>
        <w:rPr>
          <w:rFonts w:cs="Arial"/>
        </w:rPr>
        <w:t>1</w:t>
      </w:r>
      <w:r w:rsidRPr="00581229">
        <w:rPr>
          <w:rFonts w:cs="Arial"/>
        </w:rPr>
        <w:t xml:space="preserve">) </w:t>
      </w:r>
      <w:r>
        <w:rPr>
          <w:rFonts w:cs="Arial"/>
        </w:rPr>
        <w:t xml:space="preserve">día </w:t>
      </w:r>
      <w:r w:rsidR="003208E8">
        <w:rPr>
          <w:rFonts w:cs="Arial"/>
        </w:rPr>
        <w:t>hábil</w:t>
      </w:r>
      <w:r w:rsidRPr="00581229">
        <w:rPr>
          <w:rFonts w:cs="Arial"/>
        </w:rPr>
        <w:t xml:space="preserve"> como mínimo de anticipación a la fecha originaria fijada para la presentación de ofertas.</w:t>
      </w:r>
    </w:p>
    <w:p w:rsidR="005A4B83" w:rsidRDefault="005A4B83" w:rsidP="005A4B83">
      <w:pPr>
        <w:jc w:val="both"/>
        <w:rPr>
          <w:rFonts w:cs="Arial"/>
        </w:rPr>
      </w:pPr>
      <w:r w:rsidRPr="00581229">
        <w:rPr>
          <w:rFonts w:cs="Arial"/>
        </w:rPr>
        <w:t>Serán difundidas, publicadas y comunicadas por los mismos medios en que fuera difundido, publicado y comunicado el llamado original.</w:t>
      </w:r>
    </w:p>
    <w:p w:rsidR="00374BB2" w:rsidRDefault="00374BB2" w:rsidP="005A4B83">
      <w:pPr>
        <w:jc w:val="both"/>
        <w:rPr>
          <w:rFonts w:cs="Arial"/>
        </w:rPr>
      </w:pPr>
    </w:p>
    <w:p w:rsidR="00F56CB2" w:rsidRPr="00581229" w:rsidRDefault="00F56CB2" w:rsidP="00F56CB2">
      <w:pPr>
        <w:numPr>
          <w:ilvl w:val="0"/>
          <w:numId w:val="3"/>
        </w:numPr>
        <w:jc w:val="both"/>
        <w:rPr>
          <w:rFonts w:cs="Arial"/>
          <w:b/>
          <w:sz w:val="22"/>
          <w:szCs w:val="22"/>
          <w:u w:val="single"/>
        </w:rPr>
      </w:pPr>
      <w:r w:rsidRPr="00581229">
        <w:rPr>
          <w:rFonts w:cs="Arial"/>
          <w:b/>
          <w:sz w:val="22"/>
          <w:szCs w:val="22"/>
          <w:u w:val="single"/>
        </w:rPr>
        <w:t>PRESENTACIÓN DE OFERTAS</w:t>
      </w:r>
      <w:r w:rsidR="00F14989" w:rsidRPr="00581229">
        <w:rPr>
          <w:rFonts w:cs="Arial"/>
          <w:b/>
          <w:sz w:val="22"/>
          <w:szCs w:val="22"/>
          <w:u w:val="single"/>
        </w:rPr>
        <w:t>:</w:t>
      </w:r>
    </w:p>
    <w:p w:rsidR="00982018" w:rsidRDefault="00C343F8" w:rsidP="00982018">
      <w:pPr>
        <w:jc w:val="both"/>
        <w:rPr>
          <w:rFonts w:cs="Arial"/>
        </w:rPr>
      </w:pPr>
      <w:r w:rsidRPr="00581229">
        <w:rPr>
          <w:rFonts w:cs="Arial"/>
        </w:rPr>
        <w:t xml:space="preserve">Las ofertas podrán ser presentadas hasta las 11 </w:t>
      </w:r>
      <w:proofErr w:type="spellStart"/>
      <w:r w:rsidRPr="00581229">
        <w:rPr>
          <w:rFonts w:cs="Arial"/>
        </w:rPr>
        <w:t>hs</w:t>
      </w:r>
      <w:proofErr w:type="spellEnd"/>
      <w:r w:rsidRPr="00581229">
        <w:rPr>
          <w:rFonts w:cs="Arial"/>
        </w:rPr>
        <w:t>. de la fecha fijada para la realización del</w:t>
      </w:r>
      <w:r>
        <w:rPr>
          <w:rFonts w:cs="Arial"/>
        </w:rPr>
        <w:t xml:space="preserve"> Acto de Apertura de las mismas, </w:t>
      </w:r>
      <w:r w:rsidR="00982018" w:rsidRPr="00F068AA">
        <w:rPr>
          <w:rFonts w:cs="Arial"/>
        </w:rPr>
        <w:t xml:space="preserve">en el </w:t>
      </w:r>
      <w:r w:rsidR="00982018" w:rsidRPr="00F068AA">
        <w:rPr>
          <w:rFonts w:cs="Arial"/>
          <w:b/>
        </w:rPr>
        <w:t>DEPARTAMENTO DE COMPRAS Y CONTRATACIONES</w:t>
      </w:r>
      <w:r w:rsidR="0036234C">
        <w:rPr>
          <w:rFonts w:cs="Arial"/>
          <w:b/>
        </w:rPr>
        <w:t xml:space="preserve"> </w:t>
      </w:r>
      <w:r w:rsidR="0036234C" w:rsidRPr="0036234C">
        <w:rPr>
          <w:rFonts w:cs="Arial"/>
        </w:rPr>
        <w:t>sito</w:t>
      </w:r>
      <w:r w:rsidR="0036234C">
        <w:rPr>
          <w:rFonts w:cs="Arial"/>
          <w:b/>
        </w:rPr>
        <w:t xml:space="preserve"> </w:t>
      </w:r>
      <w:r w:rsidR="0036234C" w:rsidRPr="0036234C">
        <w:rPr>
          <w:rFonts w:cs="Arial"/>
        </w:rPr>
        <w:t>en</w:t>
      </w:r>
      <w:r w:rsidR="00982018" w:rsidRPr="00F068AA">
        <w:rPr>
          <w:rFonts w:cs="Arial"/>
        </w:rPr>
        <w:t xml:space="preserve"> </w:t>
      </w:r>
      <w:r w:rsidR="00982018" w:rsidRPr="00CD61DD">
        <w:rPr>
          <w:rFonts w:cs="Arial"/>
        </w:rPr>
        <w:t>Av. Corrientes 441 Planta Baja, Ciudad Autónoma de Buenos Aires, en sobre cerrado indicando en su exterior número de contratación, fecha y hora de apertura e identificación del Oferente.</w:t>
      </w:r>
      <w:r w:rsidR="002278A9">
        <w:rPr>
          <w:rFonts w:cs="Arial"/>
        </w:rPr>
        <w:t xml:space="preserve"> </w:t>
      </w:r>
    </w:p>
    <w:p w:rsidR="00C343F8" w:rsidRPr="00C343F8" w:rsidRDefault="002278A9" w:rsidP="00C343F8">
      <w:pPr>
        <w:jc w:val="both"/>
        <w:rPr>
          <w:rFonts w:cs="Arial"/>
        </w:rPr>
      </w:pPr>
      <w:r>
        <w:rPr>
          <w:rFonts w:cs="Arial"/>
        </w:rPr>
        <w:t xml:space="preserve">El Departamento rechazará sin </w:t>
      </w:r>
      <w:r w:rsidR="00C343F8" w:rsidRPr="00C343F8">
        <w:rPr>
          <w:rFonts w:cs="Arial"/>
        </w:rPr>
        <w:t>más trámite las ofertas que se pretendan presentar fuera del término fijado en la convocatoria para su recepción, aún si el acto de apertura no se hubiera iniciado.</w:t>
      </w:r>
    </w:p>
    <w:p w:rsidR="00535BD0" w:rsidRDefault="00535BD0" w:rsidP="00F57C16">
      <w:pPr>
        <w:rPr>
          <w:rFonts w:cs="Arial"/>
        </w:rPr>
      </w:pPr>
    </w:p>
    <w:p w:rsidR="004E6BFA" w:rsidRPr="00863C47" w:rsidRDefault="00A1149B" w:rsidP="00581229">
      <w:pPr>
        <w:numPr>
          <w:ilvl w:val="0"/>
          <w:numId w:val="3"/>
        </w:numPr>
        <w:jc w:val="both"/>
        <w:rPr>
          <w:rFonts w:cs="Arial"/>
          <w:b/>
          <w:sz w:val="22"/>
          <w:szCs w:val="22"/>
          <w:u w:val="single"/>
        </w:rPr>
      </w:pPr>
      <w:r w:rsidRPr="00581229">
        <w:rPr>
          <w:rFonts w:cs="Arial"/>
          <w:b/>
          <w:sz w:val="22"/>
          <w:szCs w:val="22"/>
          <w:u w:val="single"/>
        </w:rPr>
        <w:t>APERTURA DE OFERTAS</w:t>
      </w:r>
      <w:r w:rsidR="00F14989" w:rsidRPr="00863C47">
        <w:rPr>
          <w:rFonts w:cs="Arial"/>
          <w:b/>
          <w:sz w:val="22"/>
          <w:szCs w:val="22"/>
          <w:u w:val="single"/>
        </w:rPr>
        <w:t>:</w:t>
      </w:r>
    </w:p>
    <w:p w:rsidR="00982018" w:rsidRDefault="00982018" w:rsidP="00982018">
      <w:pPr>
        <w:jc w:val="both"/>
        <w:rPr>
          <w:rFonts w:cs="Arial"/>
        </w:rPr>
      </w:pPr>
      <w:r w:rsidRPr="00581229">
        <w:rPr>
          <w:rFonts w:cs="Arial"/>
          <w:b/>
        </w:rPr>
        <w:t>El acto de apertura de ofertas se realizará el día</w:t>
      </w:r>
      <w:r w:rsidR="006610BE">
        <w:rPr>
          <w:rFonts w:cs="Arial"/>
          <w:b/>
        </w:rPr>
        <w:t xml:space="preserve"> 25 </w:t>
      </w:r>
      <w:r w:rsidRPr="00581229">
        <w:rPr>
          <w:rFonts w:cs="Arial"/>
          <w:b/>
        </w:rPr>
        <w:t>de</w:t>
      </w:r>
      <w:r w:rsidR="006610BE">
        <w:rPr>
          <w:rFonts w:cs="Arial"/>
          <w:b/>
        </w:rPr>
        <w:t xml:space="preserve"> noviembre </w:t>
      </w:r>
      <w:r w:rsidRPr="00581229">
        <w:rPr>
          <w:rFonts w:cs="Arial"/>
          <w:b/>
        </w:rPr>
        <w:t>de 201</w:t>
      </w:r>
      <w:r>
        <w:rPr>
          <w:rFonts w:cs="Arial"/>
          <w:b/>
        </w:rPr>
        <w:t>6</w:t>
      </w:r>
      <w:r w:rsidRPr="00581229">
        <w:rPr>
          <w:rFonts w:cs="Arial"/>
          <w:b/>
        </w:rPr>
        <w:t xml:space="preserve"> a las 12 horas</w:t>
      </w:r>
      <w:r w:rsidRPr="0016315B">
        <w:rPr>
          <w:rFonts w:cs="Arial"/>
        </w:rPr>
        <w:t xml:space="preserve"> en el </w:t>
      </w:r>
      <w:r w:rsidRPr="00581229">
        <w:rPr>
          <w:rFonts w:cs="Arial"/>
          <w:b/>
        </w:rPr>
        <w:t xml:space="preserve"> </w:t>
      </w:r>
      <w:r w:rsidRPr="00335139">
        <w:rPr>
          <w:rFonts w:cs="Arial"/>
          <w:b/>
        </w:rPr>
        <w:t>DEPARTAMENTO DE COMPRAS Y CONTRATACIONES</w:t>
      </w:r>
      <w:r w:rsidRPr="00335139">
        <w:rPr>
          <w:rFonts w:cs="Arial"/>
        </w:rPr>
        <w:t xml:space="preserve"> </w:t>
      </w:r>
      <w:r w:rsidR="00535BD0">
        <w:rPr>
          <w:rFonts w:cs="Arial"/>
        </w:rPr>
        <w:t xml:space="preserve">sito en </w:t>
      </w:r>
      <w:r w:rsidRPr="00CD61DD">
        <w:rPr>
          <w:rFonts w:cs="Arial"/>
        </w:rPr>
        <w:t>Av. Corrientes 441 Planta Baja, Ciudad Autónoma de Buenos Aires</w:t>
      </w:r>
      <w:r>
        <w:rPr>
          <w:rFonts w:cs="Arial"/>
        </w:rPr>
        <w:t>.</w:t>
      </w:r>
    </w:p>
    <w:p w:rsidR="00DE5894" w:rsidRPr="00DE5894" w:rsidRDefault="00DE5894" w:rsidP="00DE5894">
      <w:pPr>
        <w:pBdr>
          <w:top w:val="single" w:sz="4" w:space="1" w:color="auto"/>
          <w:left w:val="single" w:sz="4" w:space="4" w:color="auto"/>
          <w:bottom w:val="single" w:sz="4" w:space="1" w:color="auto"/>
          <w:right w:val="single" w:sz="4" w:space="4" w:color="auto"/>
        </w:pBdr>
        <w:jc w:val="both"/>
        <w:rPr>
          <w:rFonts w:cs="Arial"/>
        </w:rPr>
      </w:pPr>
      <w:r w:rsidRPr="00DE5894">
        <w:rPr>
          <w:rFonts w:cs="Arial"/>
        </w:rPr>
        <w:t>Si el día señalado para la apertura de las ofertas deviniera inhábil, el acto tendrá lugar el día hábil siguiente, en el mismo lugar y a la misma hora.</w:t>
      </w:r>
    </w:p>
    <w:p w:rsidR="00A67AFB" w:rsidRDefault="00A67AFB" w:rsidP="00F57C16">
      <w:pPr>
        <w:rPr>
          <w:rFonts w:cs="Arial"/>
        </w:rPr>
      </w:pPr>
    </w:p>
    <w:p w:rsidR="00104393" w:rsidRDefault="00A67AFB" w:rsidP="00104393">
      <w:pPr>
        <w:numPr>
          <w:ilvl w:val="0"/>
          <w:numId w:val="3"/>
        </w:numPr>
        <w:jc w:val="both"/>
        <w:rPr>
          <w:rFonts w:cs="Arial"/>
          <w:b/>
          <w:sz w:val="22"/>
          <w:szCs w:val="22"/>
          <w:u w:val="single"/>
        </w:rPr>
      </w:pPr>
      <w:r w:rsidRPr="00104393">
        <w:rPr>
          <w:rFonts w:cs="Arial"/>
          <w:b/>
          <w:sz w:val="22"/>
          <w:szCs w:val="22"/>
          <w:u w:val="single"/>
        </w:rPr>
        <w:t>VISTA</w:t>
      </w:r>
      <w:r w:rsidR="00104393" w:rsidRPr="00104393">
        <w:rPr>
          <w:rFonts w:cs="Arial"/>
          <w:b/>
          <w:sz w:val="22"/>
          <w:szCs w:val="22"/>
          <w:u w:val="single"/>
        </w:rPr>
        <w:t xml:space="preserve"> </w:t>
      </w:r>
      <w:r w:rsidR="00104393" w:rsidRPr="00581229">
        <w:rPr>
          <w:rFonts w:cs="Arial"/>
          <w:b/>
          <w:sz w:val="22"/>
          <w:szCs w:val="22"/>
          <w:u w:val="single"/>
        </w:rPr>
        <w:t xml:space="preserve">Y OBSERVACIONES </w:t>
      </w:r>
      <w:r w:rsidR="00104393">
        <w:rPr>
          <w:rFonts w:cs="Arial"/>
          <w:b/>
          <w:sz w:val="22"/>
          <w:szCs w:val="22"/>
          <w:u w:val="single"/>
        </w:rPr>
        <w:t xml:space="preserve">A </w:t>
      </w:r>
      <w:r w:rsidR="00104393" w:rsidRPr="00581229">
        <w:rPr>
          <w:rFonts w:cs="Arial"/>
          <w:b/>
          <w:sz w:val="22"/>
          <w:szCs w:val="22"/>
          <w:u w:val="single"/>
        </w:rPr>
        <w:t>OFERTAS</w:t>
      </w:r>
      <w:r w:rsidR="002278A9">
        <w:rPr>
          <w:rFonts w:cs="Arial"/>
          <w:b/>
          <w:sz w:val="22"/>
          <w:szCs w:val="22"/>
          <w:u w:val="single"/>
        </w:rPr>
        <w:t>:</w:t>
      </w:r>
    </w:p>
    <w:p w:rsidR="00A67AFB" w:rsidRPr="00104393" w:rsidRDefault="00104393" w:rsidP="000B77B8">
      <w:pPr>
        <w:jc w:val="both"/>
        <w:rPr>
          <w:rFonts w:cs="Arial"/>
        </w:rPr>
      </w:pPr>
      <w:r w:rsidRPr="00104393">
        <w:rPr>
          <w:rFonts w:cs="Arial"/>
        </w:rPr>
        <w:t>En e</w:t>
      </w:r>
      <w:r w:rsidR="00A67AFB" w:rsidRPr="00104393">
        <w:rPr>
          <w:rFonts w:cs="Arial"/>
        </w:rPr>
        <w:t xml:space="preserve">l acto de apertura </w:t>
      </w:r>
      <w:r w:rsidRPr="00104393">
        <w:rPr>
          <w:rFonts w:cs="Arial"/>
        </w:rPr>
        <w:t xml:space="preserve">se </w:t>
      </w:r>
      <w:r w:rsidR="00A67AFB" w:rsidRPr="00104393">
        <w:rPr>
          <w:rFonts w:cs="Arial"/>
        </w:rPr>
        <w:t>dar</w:t>
      </w:r>
      <w:r w:rsidRPr="00104393">
        <w:rPr>
          <w:rFonts w:cs="Arial"/>
        </w:rPr>
        <w:t>á</w:t>
      </w:r>
      <w:r w:rsidR="00A67AFB" w:rsidRPr="00104393">
        <w:rPr>
          <w:rFonts w:cs="Arial"/>
        </w:rPr>
        <w:t xml:space="preserve"> vista de los precios cotizados en las ofertas a los interesados que así lo requieran.</w:t>
      </w:r>
    </w:p>
    <w:p w:rsidR="00104393" w:rsidRDefault="00A67AFB" w:rsidP="000B77B8">
      <w:pPr>
        <w:jc w:val="both"/>
        <w:rPr>
          <w:rFonts w:cs="Arial"/>
        </w:rPr>
      </w:pPr>
      <w:r w:rsidRPr="00104393">
        <w:rPr>
          <w:rFonts w:cs="Arial"/>
        </w:rPr>
        <w:t xml:space="preserve">Por el término de DOS (2) días contados a partir del día siguiente al de la apertura, </w:t>
      </w:r>
      <w:r w:rsidR="00104393" w:rsidRPr="00104393">
        <w:rPr>
          <w:rFonts w:cs="Arial"/>
        </w:rPr>
        <w:t>e</w:t>
      </w:r>
      <w:r w:rsidRPr="00104393">
        <w:rPr>
          <w:rFonts w:cs="Arial"/>
        </w:rPr>
        <w:t xml:space="preserve">l </w:t>
      </w:r>
      <w:r w:rsidR="00104393" w:rsidRPr="00104393">
        <w:rPr>
          <w:rFonts w:cs="Arial"/>
        </w:rPr>
        <w:t xml:space="preserve">Departamento de Compras y Contrataciones </w:t>
      </w:r>
      <w:r w:rsidRPr="00104393">
        <w:rPr>
          <w:rFonts w:cs="Arial"/>
        </w:rPr>
        <w:t>dar</w:t>
      </w:r>
      <w:r w:rsidR="00104393" w:rsidRPr="00104393">
        <w:rPr>
          <w:rFonts w:cs="Arial"/>
        </w:rPr>
        <w:t>á</w:t>
      </w:r>
      <w:r w:rsidRPr="00104393">
        <w:rPr>
          <w:rFonts w:cs="Arial"/>
        </w:rPr>
        <w:t xml:space="preserve"> vista de los originales de las ofertas a los oferentes que así lo requieran, salvo el caso en que exista un único oferente que se podrá prescindir del cumplimiento de ese término.</w:t>
      </w:r>
      <w:r w:rsidR="002278A9">
        <w:rPr>
          <w:rFonts w:cs="Arial"/>
        </w:rPr>
        <w:t xml:space="preserve"> </w:t>
      </w:r>
      <w:r w:rsidR="00104393" w:rsidRPr="00581229">
        <w:rPr>
          <w:rFonts w:cs="Arial"/>
        </w:rPr>
        <w:t>En dicho plazo los oferentes po</w:t>
      </w:r>
      <w:r w:rsidR="00104393">
        <w:rPr>
          <w:rFonts w:cs="Arial"/>
        </w:rPr>
        <w:t xml:space="preserve">drán presentar observaciones y </w:t>
      </w:r>
      <w:r w:rsidR="00104393" w:rsidRPr="00125704">
        <w:rPr>
          <w:rFonts w:cs="Arial"/>
        </w:rPr>
        <w:t>solicitar copia a su costa</w:t>
      </w:r>
      <w:r w:rsidR="000B77B8">
        <w:rPr>
          <w:rFonts w:cs="Arial"/>
        </w:rPr>
        <w:t>.</w:t>
      </w:r>
    </w:p>
    <w:p w:rsidR="00FA75EC" w:rsidRDefault="00FA75EC" w:rsidP="00F57C16">
      <w:pPr>
        <w:rPr>
          <w:rFonts w:cs="Arial"/>
        </w:rPr>
      </w:pPr>
    </w:p>
    <w:p w:rsidR="00374BB2" w:rsidRPr="00ED2DD8" w:rsidRDefault="00374BB2" w:rsidP="00374BB2">
      <w:pPr>
        <w:numPr>
          <w:ilvl w:val="0"/>
          <w:numId w:val="3"/>
        </w:numPr>
        <w:jc w:val="both"/>
        <w:rPr>
          <w:rFonts w:cs="Arial"/>
          <w:b/>
          <w:sz w:val="22"/>
          <w:szCs w:val="22"/>
          <w:u w:val="single"/>
        </w:rPr>
      </w:pPr>
      <w:r w:rsidRPr="00940674">
        <w:rPr>
          <w:rFonts w:cs="Arial"/>
          <w:b/>
          <w:sz w:val="22"/>
          <w:szCs w:val="22"/>
          <w:u w:val="single"/>
        </w:rPr>
        <w:t>OFERTA:</w:t>
      </w:r>
    </w:p>
    <w:p w:rsidR="00374BB2" w:rsidRPr="00610CF1" w:rsidRDefault="00374BB2" w:rsidP="00374BB2">
      <w:pPr>
        <w:jc w:val="both"/>
        <w:rPr>
          <w:lang w:val="es-AR"/>
        </w:rPr>
      </w:pPr>
      <w:r w:rsidRPr="00581229">
        <w:t>La Oferta será presentada en</w:t>
      </w:r>
      <w:r>
        <w:t xml:space="preserve"> idioma y</w:t>
      </w:r>
      <w:r w:rsidRPr="00581229">
        <w:t xml:space="preserve"> moneda nacional, incluirá todos los gravámenes y</w:t>
      </w:r>
      <w:r>
        <w:t xml:space="preserve"> e</w:t>
      </w:r>
      <w:r w:rsidRPr="00610CF1">
        <w:rPr>
          <w:lang w:val="es-AR"/>
        </w:rPr>
        <w:t>l original deberá estar firmado, en todas y cada una de sus hojas, por el oferente o su representante legal.</w:t>
      </w:r>
    </w:p>
    <w:p w:rsidR="00374BB2" w:rsidRPr="00581229" w:rsidRDefault="00374BB2" w:rsidP="00374BB2">
      <w:pPr>
        <w:jc w:val="both"/>
      </w:pPr>
      <w:r w:rsidRPr="00581229">
        <w:lastRenderedPageBreak/>
        <w:t>Además deberá especificar con el mayor grado de detalle las características técnicas de los bienes a proveer, acompañando folletos técnicos y cualquier otro detalle que pueda servir para una mejor evaluación de sus ofertas.</w:t>
      </w:r>
    </w:p>
    <w:p w:rsidR="00374BB2" w:rsidRPr="00581229" w:rsidRDefault="00374BB2" w:rsidP="00374BB2">
      <w:pPr>
        <w:jc w:val="both"/>
      </w:pPr>
      <w:r w:rsidRPr="00581229">
        <w:t xml:space="preserve">La oferta económica deberá presentarse en la forma indicada en el ANEXO I, FORMULARIO DE OFERTA, que se acompaña al presente. En tal sentido queda expresamente aclarado que tanto el precio unitario como el total </w:t>
      </w:r>
      <w:r w:rsidRPr="00581229">
        <w:rPr>
          <w:b/>
        </w:rPr>
        <w:t>deberán cotizarse con IVA incluido</w:t>
      </w:r>
      <w:r w:rsidRPr="00581229">
        <w:t xml:space="preserve"> y de acuerdo a los parámetros establecidos en el formulario mencionado. </w:t>
      </w:r>
    </w:p>
    <w:p w:rsidR="00374BB2" w:rsidRPr="009B1123" w:rsidRDefault="00374BB2" w:rsidP="00374BB2">
      <w:pPr>
        <w:jc w:val="both"/>
        <w:rPr>
          <w:lang w:val="es-AR"/>
        </w:rPr>
      </w:pPr>
      <w:r w:rsidRPr="009B1123">
        <w:rPr>
          <w:lang w:val="es-AR"/>
        </w:rPr>
        <w:t>Los sobres, cajas o paquetes que las contengan se deberán presentar perfectamente cerrados y consignarán en su cubierta la identificación del procedimiento de selección a que corresponden, precisándose el lugar, día y hora límite para la presentación de las ofertas y el lugar, día y hora del acto de apertura.</w:t>
      </w:r>
    </w:p>
    <w:p w:rsidR="001D0ACF" w:rsidRPr="00581229" w:rsidRDefault="001D0ACF" w:rsidP="001D0ACF">
      <w:pPr>
        <w:jc w:val="both"/>
      </w:pPr>
      <w:r w:rsidRPr="00DE7D2A">
        <w:t>Los oferentes deberán indicar la marca de todos y cada uno de los productos cotizados.</w:t>
      </w:r>
    </w:p>
    <w:p w:rsidR="00374BB2" w:rsidRDefault="00374BB2" w:rsidP="00374BB2">
      <w:pPr>
        <w:jc w:val="both"/>
      </w:pPr>
    </w:p>
    <w:p w:rsidR="005729CC" w:rsidRPr="00863C47" w:rsidRDefault="00940636" w:rsidP="00863C47">
      <w:pPr>
        <w:numPr>
          <w:ilvl w:val="1"/>
          <w:numId w:val="3"/>
        </w:numPr>
        <w:jc w:val="both"/>
        <w:rPr>
          <w:rFonts w:cs="Arial"/>
          <w:b/>
          <w:sz w:val="22"/>
          <w:szCs w:val="22"/>
          <w:u w:val="single"/>
        </w:rPr>
      </w:pPr>
      <w:r w:rsidRPr="00940636">
        <w:rPr>
          <w:rFonts w:cs="Arial"/>
          <w:b/>
          <w:sz w:val="22"/>
          <w:szCs w:val="22"/>
          <w:u w:val="single"/>
        </w:rPr>
        <w:t>REQUISITOS DE LA OFERTA</w:t>
      </w:r>
      <w:r w:rsidR="00F14989" w:rsidRPr="00863C47">
        <w:rPr>
          <w:rFonts w:cs="Arial"/>
          <w:b/>
          <w:sz w:val="22"/>
          <w:szCs w:val="22"/>
          <w:u w:val="single"/>
        </w:rPr>
        <w:t>:</w:t>
      </w:r>
    </w:p>
    <w:p w:rsidR="00ED2DD8" w:rsidRPr="00912162" w:rsidRDefault="00ED2DD8" w:rsidP="00ED2DD8">
      <w:pPr>
        <w:ind w:left="357"/>
        <w:rPr>
          <w:sz w:val="10"/>
          <w:szCs w:val="10"/>
        </w:rPr>
      </w:pPr>
    </w:p>
    <w:p w:rsidR="0019323E" w:rsidRPr="00ED2DD8" w:rsidRDefault="00ED2DD8" w:rsidP="0019323E">
      <w:pPr>
        <w:numPr>
          <w:ilvl w:val="0"/>
          <w:numId w:val="4"/>
        </w:numPr>
        <w:suppressAutoHyphens w:val="0"/>
        <w:spacing w:after="60"/>
        <w:ind w:left="357" w:hanging="357"/>
        <w:jc w:val="both"/>
        <w:rPr>
          <w:rFonts w:cs="Arial"/>
        </w:rPr>
      </w:pPr>
      <w:r w:rsidRPr="00ED2DD8">
        <w:rPr>
          <w:rFonts w:cs="Arial"/>
        </w:rPr>
        <w:t xml:space="preserve">Carta </w:t>
      </w:r>
      <w:r>
        <w:rPr>
          <w:rFonts w:cs="Arial"/>
        </w:rPr>
        <w:t>d</w:t>
      </w:r>
      <w:r w:rsidRPr="00ED2DD8">
        <w:rPr>
          <w:rFonts w:cs="Arial"/>
        </w:rPr>
        <w:t xml:space="preserve">e Presentación </w:t>
      </w:r>
      <w:r w:rsidR="0019323E" w:rsidRPr="00ED2DD8">
        <w:rPr>
          <w:rFonts w:cs="Arial"/>
        </w:rPr>
        <w:t xml:space="preserve">- </w:t>
      </w:r>
      <w:r w:rsidR="004F5DAB" w:rsidRPr="00ED2DD8">
        <w:rPr>
          <w:rFonts w:cs="Arial"/>
        </w:rPr>
        <w:t xml:space="preserve">Formulario </w:t>
      </w:r>
      <w:r w:rsidR="0019323E" w:rsidRPr="00ED2DD8">
        <w:rPr>
          <w:rFonts w:cs="Arial"/>
        </w:rPr>
        <w:t>1 del presente Pliego</w:t>
      </w:r>
    </w:p>
    <w:p w:rsidR="00940636" w:rsidRPr="00ED2DD8" w:rsidRDefault="00ED2DD8" w:rsidP="00940636">
      <w:pPr>
        <w:numPr>
          <w:ilvl w:val="0"/>
          <w:numId w:val="4"/>
        </w:numPr>
        <w:suppressAutoHyphens w:val="0"/>
        <w:spacing w:after="60"/>
        <w:ind w:left="357" w:hanging="357"/>
        <w:jc w:val="both"/>
        <w:rPr>
          <w:rFonts w:cs="Arial"/>
        </w:rPr>
      </w:pPr>
      <w:r w:rsidRPr="00ED2DD8">
        <w:rPr>
          <w:rFonts w:cs="Arial"/>
        </w:rPr>
        <w:t xml:space="preserve">Formulario </w:t>
      </w:r>
      <w:r>
        <w:rPr>
          <w:rFonts w:cs="Arial"/>
        </w:rPr>
        <w:t>d</w:t>
      </w:r>
      <w:r w:rsidRPr="00ED2DD8">
        <w:rPr>
          <w:rFonts w:cs="Arial"/>
        </w:rPr>
        <w:t xml:space="preserve">e Oferta </w:t>
      </w:r>
      <w:r>
        <w:rPr>
          <w:rFonts w:cs="Arial"/>
        </w:rPr>
        <w:t xml:space="preserve">con la </w:t>
      </w:r>
      <w:r w:rsidR="0019323E" w:rsidRPr="00ED2DD8">
        <w:rPr>
          <w:rFonts w:cs="Arial"/>
        </w:rPr>
        <w:t xml:space="preserve">Propuesta económica </w:t>
      </w:r>
      <w:r>
        <w:rPr>
          <w:rFonts w:cs="Arial"/>
        </w:rPr>
        <w:t xml:space="preserve">según </w:t>
      </w:r>
      <w:r w:rsidR="0019323E" w:rsidRPr="00ED2DD8">
        <w:rPr>
          <w:rFonts w:cs="Arial"/>
        </w:rPr>
        <w:t>ANEXO 1 del presente Pliego.</w:t>
      </w:r>
    </w:p>
    <w:p w:rsidR="00940636" w:rsidRPr="00FA75EC" w:rsidRDefault="00940636" w:rsidP="00940636">
      <w:pPr>
        <w:numPr>
          <w:ilvl w:val="0"/>
          <w:numId w:val="4"/>
        </w:numPr>
        <w:suppressAutoHyphens w:val="0"/>
        <w:spacing w:after="60"/>
        <w:ind w:left="357" w:hanging="357"/>
        <w:jc w:val="both"/>
        <w:rPr>
          <w:rFonts w:cs="Arial"/>
        </w:rPr>
      </w:pPr>
      <w:r w:rsidRPr="008F1601">
        <w:rPr>
          <w:rFonts w:cs="Arial"/>
          <w:lang w:val="es-AR" w:eastAsia="es-AR"/>
        </w:rPr>
        <w:t>Deberán consignar el domicilio especial y correo electrónico para el procedimiento de selección en el que se presenten, el que podrá constituirse en cualquier parte del territorio nacional o extranjero,</w:t>
      </w:r>
      <w:r w:rsidRPr="00ED2DD8">
        <w:rPr>
          <w:rFonts w:cs="Arial"/>
        </w:rPr>
        <w:t xml:space="preserve"> donde serán válidas todas las notificaciones</w:t>
      </w:r>
      <w:r w:rsidRPr="008F1601">
        <w:rPr>
          <w:rFonts w:cs="Arial"/>
          <w:lang w:val="es-AR" w:eastAsia="es-AR"/>
        </w:rPr>
        <w:t xml:space="preserve">. De no consignarse un domicilio especial en la </w:t>
      </w:r>
      <w:r w:rsidRPr="00FA75EC">
        <w:rPr>
          <w:rFonts w:cs="Arial"/>
          <w:lang w:val="es-AR" w:eastAsia="es-AR"/>
        </w:rPr>
        <w:t>respectiva oferta se tendrá por domicilio especial el declarado como tal en el Sistema de Información de Proveedores (SIPRO).</w:t>
      </w:r>
    </w:p>
    <w:p w:rsidR="0019323E" w:rsidRPr="00FA75EC" w:rsidRDefault="0019323E" w:rsidP="0019323E">
      <w:pPr>
        <w:numPr>
          <w:ilvl w:val="0"/>
          <w:numId w:val="4"/>
        </w:numPr>
        <w:suppressAutoHyphens w:val="0"/>
        <w:spacing w:after="60"/>
        <w:ind w:left="357" w:hanging="357"/>
        <w:jc w:val="both"/>
        <w:rPr>
          <w:rFonts w:cs="Arial"/>
        </w:rPr>
      </w:pPr>
      <w:r w:rsidRPr="00FA75EC">
        <w:rPr>
          <w:rFonts w:cs="Arial"/>
        </w:rPr>
        <w:t>DECLARACIÓN JURADA DE HABILIDAD PARA CONT</w:t>
      </w:r>
      <w:r w:rsidR="007C6326" w:rsidRPr="00FA75EC">
        <w:rPr>
          <w:rFonts w:cs="Arial"/>
        </w:rPr>
        <w:t>RATAR  CON LA ADMINISTRACIÓN  PÚ</w:t>
      </w:r>
      <w:r w:rsidRPr="00FA75EC">
        <w:rPr>
          <w:rFonts w:cs="Arial"/>
        </w:rPr>
        <w:t xml:space="preserve">BLICA NACIONAL - </w:t>
      </w:r>
      <w:r w:rsidR="004F5DAB" w:rsidRPr="00FA75EC">
        <w:rPr>
          <w:rFonts w:cs="Arial"/>
        </w:rPr>
        <w:t xml:space="preserve">Formulario </w:t>
      </w:r>
      <w:r w:rsidRPr="00FA75EC">
        <w:rPr>
          <w:rFonts w:cs="Arial"/>
        </w:rPr>
        <w:t>2 del presente Pliego.</w:t>
      </w:r>
    </w:p>
    <w:p w:rsidR="0019323E" w:rsidRPr="00FA75EC" w:rsidRDefault="0019323E" w:rsidP="0019323E">
      <w:pPr>
        <w:numPr>
          <w:ilvl w:val="0"/>
          <w:numId w:val="4"/>
        </w:numPr>
        <w:suppressAutoHyphens w:val="0"/>
        <w:spacing w:after="60"/>
        <w:ind w:left="357" w:hanging="357"/>
        <w:jc w:val="both"/>
        <w:rPr>
          <w:rFonts w:cs="Arial"/>
        </w:rPr>
      </w:pPr>
      <w:r w:rsidRPr="00FA75EC">
        <w:rPr>
          <w:rFonts w:cs="Arial"/>
        </w:rPr>
        <w:t xml:space="preserve">DECLARACIÓN JURADA CONTRATE NACIONAL - COMPRE TRABAJO ARGENTINO - </w:t>
      </w:r>
      <w:r w:rsidR="004F5DAB" w:rsidRPr="00FA75EC">
        <w:rPr>
          <w:rFonts w:cs="Arial"/>
        </w:rPr>
        <w:t xml:space="preserve">Formulario </w:t>
      </w:r>
      <w:r w:rsidR="00421B4D" w:rsidRPr="00FA75EC">
        <w:rPr>
          <w:rFonts w:cs="Arial"/>
        </w:rPr>
        <w:t>3</w:t>
      </w:r>
      <w:r w:rsidRPr="00FA75EC">
        <w:rPr>
          <w:rFonts w:cs="Arial"/>
        </w:rPr>
        <w:t xml:space="preserve"> del presente Pliego</w:t>
      </w:r>
      <w:r w:rsidR="00421B4D" w:rsidRPr="00FA75EC">
        <w:rPr>
          <w:rFonts w:cs="Arial"/>
        </w:rPr>
        <w:t>.</w:t>
      </w:r>
    </w:p>
    <w:p w:rsidR="00BC790F" w:rsidRPr="00FA75EC" w:rsidRDefault="00BC790F" w:rsidP="00BC790F">
      <w:pPr>
        <w:numPr>
          <w:ilvl w:val="0"/>
          <w:numId w:val="4"/>
        </w:numPr>
        <w:suppressAutoHyphens w:val="0"/>
        <w:spacing w:after="60"/>
        <w:ind w:left="357" w:hanging="357"/>
        <w:jc w:val="both"/>
        <w:rPr>
          <w:rFonts w:cs="Arial"/>
        </w:rPr>
      </w:pPr>
      <w:r w:rsidRPr="00FA75EC">
        <w:rPr>
          <w:rFonts w:cs="Arial"/>
          <w:lang w:val="es-AR" w:eastAsia="es-AR"/>
        </w:rPr>
        <w:t>En los casos en que se oferten bienes de origen nacional, y de corresponder,  presentar la Declaración jurada de oferta nacional, mediante la cual se acredite el cumplimiento de las condiciones requeridas para ser considerada como tal.</w:t>
      </w:r>
    </w:p>
    <w:p w:rsidR="00940636" w:rsidRPr="00FA75EC" w:rsidRDefault="00940636" w:rsidP="0019323E">
      <w:pPr>
        <w:numPr>
          <w:ilvl w:val="0"/>
          <w:numId w:val="4"/>
        </w:numPr>
        <w:suppressAutoHyphens w:val="0"/>
        <w:spacing w:after="60"/>
        <w:ind w:left="357" w:hanging="357"/>
        <w:jc w:val="both"/>
        <w:rPr>
          <w:rFonts w:cs="Arial"/>
        </w:rPr>
      </w:pPr>
      <w:r w:rsidRPr="00FA75EC">
        <w:rPr>
          <w:rFonts w:cs="Arial"/>
          <w:lang w:val="es-AR" w:eastAsia="es-AR"/>
        </w:rPr>
        <w:t>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emitida por la ADMINISTRACIÓN FEDERAL DE INGRESOS PÚBLICOS dentro de los CINCO (5) días de haber tomado conocimiento de la misma.</w:t>
      </w:r>
    </w:p>
    <w:p w:rsidR="00940636" w:rsidRPr="00FA75EC" w:rsidRDefault="00940636" w:rsidP="00940674">
      <w:pPr>
        <w:numPr>
          <w:ilvl w:val="0"/>
          <w:numId w:val="4"/>
        </w:numPr>
        <w:suppressAutoHyphens w:val="0"/>
        <w:spacing w:after="60"/>
        <w:ind w:left="357"/>
        <w:jc w:val="both"/>
        <w:rPr>
          <w:rFonts w:cs="Arial"/>
        </w:rPr>
      </w:pPr>
      <w:r w:rsidRPr="00FA75EC">
        <w:rPr>
          <w:rFonts w:cs="Arial"/>
        </w:rPr>
        <w:t>Copia simple de la INSCRIPCIÓN AFIP. Constancias de inscripciones en Ga</w:t>
      </w:r>
      <w:r w:rsidR="00ED2DD8" w:rsidRPr="00FA75EC">
        <w:rPr>
          <w:rFonts w:cs="Arial"/>
        </w:rPr>
        <w:t>nancias, IVA e Ingresos Brutos.</w:t>
      </w:r>
    </w:p>
    <w:p w:rsidR="009B1123" w:rsidRPr="00FA75EC" w:rsidRDefault="009B1123" w:rsidP="00940674">
      <w:pPr>
        <w:numPr>
          <w:ilvl w:val="0"/>
          <w:numId w:val="4"/>
        </w:numPr>
        <w:suppressAutoHyphens w:val="0"/>
        <w:spacing w:after="60"/>
        <w:ind w:left="357"/>
        <w:jc w:val="both"/>
        <w:rPr>
          <w:rFonts w:cs="Arial"/>
        </w:rPr>
      </w:pPr>
      <w:r w:rsidRPr="00FA75EC">
        <w:rPr>
          <w:rFonts w:cs="Arial"/>
        </w:rPr>
        <w:t>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w:t>
      </w:r>
      <w:r w:rsidR="00421B4D" w:rsidRPr="00FA75EC">
        <w:rPr>
          <w:rFonts w:cs="Arial"/>
        </w:rPr>
        <w:t xml:space="preserve">- Formulario </w:t>
      </w:r>
      <w:r w:rsidR="009D41DE" w:rsidRPr="00FA75EC">
        <w:rPr>
          <w:rFonts w:cs="Arial"/>
        </w:rPr>
        <w:t>4</w:t>
      </w:r>
      <w:r w:rsidR="005B7B37" w:rsidRPr="00FA75EC">
        <w:rPr>
          <w:rFonts w:cs="Arial"/>
        </w:rPr>
        <w:t>.</w:t>
      </w:r>
    </w:p>
    <w:p w:rsidR="009A4B7F" w:rsidRPr="00FA75EC" w:rsidRDefault="00314762" w:rsidP="00ED2DD8">
      <w:pPr>
        <w:numPr>
          <w:ilvl w:val="0"/>
          <w:numId w:val="4"/>
        </w:numPr>
        <w:suppressAutoHyphens w:val="0"/>
        <w:spacing w:after="60"/>
        <w:ind w:left="357"/>
        <w:jc w:val="both"/>
        <w:rPr>
          <w:rFonts w:cs="Arial"/>
        </w:rPr>
      </w:pPr>
      <w:r w:rsidRPr="00FA75EC">
        <w:rPr>
          <w:rFonts w:cs="Arial"/>
        </w:rPr>
        <w:t>Muestras</w:t>
      </w:r>
    </w:p>
    <w:p w:rsidR="004D12BF" w:rsidRDefault="004D12BF" w:rsidP="004D12BF"/>
    <w:p w:rsidR="007E51B3" w:rsidRPr="00863C47" w:rsidRDefault="007E51B3" w:rsidP="007E51B3">
      <w:pPr>
        <w:numPr>
          <w:ilvl w:val="0"/>
          <w:numId w:val="3"/>
        </w:numPr>
        <w:jc w:val="both"/>
        <w:rPr>
          <w:rFonts w:cs="Arial"/>
          <w:b/>
          <w:sz w:val="22"/>
          <w:szCs w:val="22"/>
          <w:u w:val="single"/>
        </w:rPr>
      </w:pPr>
      <w:r w:rsidRPr="00863C47">
        <w:rPr>
          <w:rFonts w:cs="Arial"/>
          <w:b/>
          <w:sz w:val="22"/>
          <w:szCs w:val="22"/>
          <w:u w:val="single"/>
        </w:rPr>
        <w:t>MICRO, PEQUEÑAS Y MEDIANAS EMPRESAS</w:t>
      </w:r>
    </w:p>
    <w:p w:rsidR="0030342D" w:rsidRDefault="0030342D" w:rsidP="0030342D">
      <w:pPr>
        <w:autoSpaceDE w:val="0"/>
        <w:autoSpaceDN w:val="0"/>
        <w:adjustRightInd w:val="0"/>
        <w:jc w:val="both"/>
      </w:pPr>
      <w:r w:rsidRPr="00BF5132">
        <w:t>No se aceptarán cotizaciones parciales en esta contratación.</w:t>
      </w:r>
    </w:p>
    <w:p w:rsidR="002B7491" w:rsidRDefault="002B7491" w:rsidP="007E51B3">
      <w:pPr>
        <w:autoSpaceDE w:val="0"/>
        <w:autoSpaceDN w:val="0"/>
        <w:adjustRightInd w:val="0"/>
        <w:jc w:val="both"/>
      </w:pPr>
    </w:p>
    <w:p w:rsidR="00C559C0" w:rsidRPr="00863C47" w:rsidRDefault="00D71F2E" w:rsidP="00581229">
      <w:pPr>
        <w:numPr>
          <w:ilvl w:val="0"/>
          <w:numId w:val="3"/>
        </w:numPr>
        <w:jc w:val="both"/>
        <w:rPr>
          <w:rFonts w:cs="Arial"/>
          <w:b/>
          <w:sz w:val="22"/>
          <w:szCs w:val="22"/>
          <w:u w:val="single"/>
        </w:rPr>
      </w:pPr>
      <w:r>
        <w:rPr>
          <w:rFonts w:cs="Arial"/>
          <w:b/>
          <w:sz w:val="22"/>
          <w:szCs w:val="22"/>
          <w:u w:val="single"/>
        </w:rPr>
        <w:t xml:space="preserve">NUEVO </w:t>
      </w:r>
      <w:r w:rsidR="00C559C0" w:rsidRPr="00581229">
        <w:rPr>
          <w:rFonts w:cs="Arial"/>
          <w:b/>
          <w:sz w:val="22"/>
          <w:szCs w:val="22"/>
          <w:u w:val="single"/>
        </w:rPr>
        <w:t>SISTEMA DE INFORMACIÓN DE PROVEEDORES</w:t>
      </w:r>
      <w:r w:rsidR="001D0ACF">
        <w:rPr>
          <w:rFonts w:cs="Arial"/>
          <w:b/>
          <w:sz w:val="22"/>
          <w:szCs w:val="22"/>
          <w:u w:val="single"/>
        </w:rPr>
        <w:t xml:space="preserve"> (SIPRO)</w:t>
      </w:r>
      <w:r w:rsidR="00F14989" w:rsidRPr="00863C47">
        <w:rPr>
          <w:rFonts w:cs="Arial"/>
          <w:b/>
          <w:sz w:val="22"/>
          <w:szCs w:val="22"/>
          <w:u w:val="single"/>
        </w:rPr>
        <w:t>:</w:t>
      </w:r>
    </w:p>
    <w:p w:rsidR="00D71F2E" w:rsidRDefault="00C559C0" w:rsidP="0030342D">
      <w:pPr>
        <w:jc w:val="both"/>
        <w:rPr>
          <w:rStyle w:val="Hipervnculo"/>
        </w:rPr>
      </w:pPr>
      <w:r w:rsidRPr="00D71F2E">
        <w:rPr>
          <w:rFonts w:cs="Arial"/>
        </w:rPr>
        <w:t>Los oferentes deberán</w:t>
      </w:r>
      <w:r w:rsidR="00D71F2E" w:rsidRPr="00D71F2E">
        <w:rPr>
          <w:rFonts w:cs="Arial"/>
        </w:rPr>
        <w:t xml:space="preserve"> </w:t>
      </w:r>
      <w:r w:rsidR="00D71F2E">
        <w:rPr>
          <w:rFonts w:cs="Arial"/>
        </w:rPr>
        <w:t xml:space="preserve">cumplir </w:t>
      </w:r>
      <w:r w:rsidR="00D71F2E" w:rsidRPr="00D71F2E">
        <w:rPr>
          <w:rFonts w:cs="Arial"/>
        </w:rPr>
        <w:t>con el procedimiento dispuesto en la Disposición ONC Nº 64 “Manual de Procedimiento para la incorporación y actualización de datos en SIPR</w:t>
      </w:r>
      <w:r w:rsidR="001D0ACF">
        <w:rPr>
          <w:rFonts w:cs="Arial"/>
        </w:rPr>
        <w:t>O” que puede consultarse en</w:t>
      </w:r>
      <w:r w:rsidR="00D71F2E">
        <w:rPr>
          <w:rFonts w:cs="Arial"/>
        </w:rPr>
        <w:t xml:space="preserve"> </w:t>
      </w:r>
      <w:hyperlink r:id="rId17" w:history="1">
        <w:r w:rsidR="00644EF8" w:rsidRPr="000925F4">
          <w:rPr>
            <w:rStyle w:val="Hipervnculo"/>
          </w:rPr>
          <w:t>http://servicios.infoleg.gob.ar/infolegInternet/anexos/265000-269999/265969/norma.htm</w:t>
        </w:r>
      </w:hyperlink>
    </w:p>
    <w:p w:rsidR="00644EF8" w:rsidRPr="00690E73" w:rsidRDefault="00644EF8" w:rsidP="0030342D">
      <w:pPr>
        <w:jc w:val="both"/>
        <w:rPr>
          <w:rStyle w:val="Hipervnculo"/>
        </w:rPr>
      </w:pPr>
      <w:r w:rsidRPr="00581229">
        <w:rPr>
          <w:rFonts w:cs="Arial"/>
        </w:rPr>
        <w:lastRenderedPageBreak/>
        <w:t>No constituye requisito exigible para presentar ofertas, la inscripción previa en el SISTEMA DE INFORMACIÓN DE PROVEEDORES (SIPRO)</w:t>
      </w:r>
    </w:p>
    <w:p w:rsidR="007E51E6" w:rsidRDefault="007E51E6" w:rsidP="0030342D"/>
    <w:p w:rsidR="00644EF8" w:rsidRDefault="00644EF8" w:rsidP="0030342D">
      <w:pPr>
        <w:pBdr>
          <w:top w:val="single" w:sz="4" w:space="1" w:color="auto"/>
          <w:left w:val="single" w:sz="4" w:space="4" w:color="auto"/>
          <w:bottom w:val="single" w:sz="4" w:space="1" w:color="auto"/>
          <w:right w:val="single" w:sz="4" w:space="4" w:color="auto"/>
        </w:pBdr>
        <w:jc w:val="both"/>
        <w:rPr>
          <w:lang w:val="es-AR" w:eastAsia="es-AR"/>
        </w:rPr>
      </w:pPr>
      <w:r w:rsidRPr="00644EF8">
        <w:rPr>
          <w:b/>
          <w:u w:val="single"/>
          <w:lang w:val="es-AR" w:eastAsia="es-AR"/>
        </w:rPr>
        <w:t>IMPORTANTE</w:t>
      </w:r>
      <w:r>
        <w:rPr>
          <w:lang w:val="es-AR" w:eastAsia="es-AR"/>
        </w:rPr>
        <w:t xml:space="preserve">: </w:t>
      </w:r>
      <w:r w:rsidRPr="00A122DA">
        <w:rPr>
          <w:lang w:val="es-AR" w:eastAsia="es-AR"/>
        </w:rPr>
        <w:t xml:space="preserve">Artículo 2º </w:t>
      </w:r>
      <w:r>
        <w:rPr>
          <w:lang w:val="es-AR" w:eastAsia="es-AR"/>
        </w:rPr>
        <w:t xml:space="preserve">de la </w:t>
      </w:r>
      <w:r w:rsidRPr="00A122DA">
        <w:rPr>
          <w:lang w:val="es-AR" w:eastAsia="es-AR"/>
        </w:rPr>
        <w:t>Disposición</w:t>
      </w:r>
      <w:r>
        <w:rPr>
          <w:lang w:val="es-AR" w:eastAsia="es-AR"/>
        </w:rPr>
        <w:t xml:space="preserve"> ONC </w:t>
      </w:r>
      <w:r w:rsidRPr="00A122DA">
        <w:rPr>
          <w:lang w:val="es-AR" w:eastAsia="es-AR"/>
        </w:rPr>
        <w:t>64/16</w:t>
      </w:r>
    </w:p>
    <w:p w:rsidR="00644EF8" w:rsidRDefault="00644EF8" w:rsidP="0030342D">
      <w:pPr>
        <w:pBdr>
          <w:top w:val="single" w:sz="4" w:space="1" w:color="auto"/>
          <w:left w:val="single" w:sz="4" w:space="4" w:color="auto"/>
          <w:bottom w:val="single" w:sz="4" w:space="1" w:color="auto"/>
          <w:right w:val="single" w:sz="4" w:space="4" w:color="auto"/>
        </w:pBdr>
        <w:jc w:val="both"/>
        <w:rPr>
          <w:lang w:val="es-AR" w:eastAsia="es-AR"/>
        </w:rPr>
      </w:pPr>
      <w:r w:rsidRPr="00644EF8">
        <w:rPr>
          <w:i/>
          <w:lang w:val="es-AR" w:eastAsia="es-AR"/>
        </w:rPr>
        <w:t>Las inscripciones de los proveedores que a la fecha de vigencia de la presente medida estuvieran incorporados en SIPRO serán válidas hasta el momento en que deban actualizar datos o bien por un plazo de SEIS (6) MESES, lo que ocurra primero, momento a partir del cual deberán incorporarse con la nueva metodología utilizando el procedimiento aprobado por la presente Disposición.</w:t>
      </w:r>
    </w:p>
    <w:p w:rsidR="00644EF8" w:rsidRPr="0030342D" w:rsidRDefault="00644EF8" w:rsidP="0030342D">
      <w:pPr>
        <w:rPr>
          <w:sz w:val="10"/>
          <w:szCs w:val="10"/>
        </w:rPr>
      </w:pPr>
    </w:p>
    <w:p w:rsidR="009C52F0" w:rsidRDefault="009C52F0" w:rsidP="0030342D">
      <w:pPr>
        <w:numPr>
          <w:ilvl w:val="0"/>
          <w:numId w:val="25"/>
        </w:numPr>
        <w:jc w:val="both"/>
      </w:pPr>
      <w:r w:rsidRPr="00581229">
        <w:rPr>
          <w:b/>
          <w:u w:val="single"/>
        </w:rPr>
        <w:t>PREINSCRIPCIÓN</w:t>
      </w:r>
      <w:r w:rsidRPr="009C52F0">
        <w:t>: De acuerdo</w:t>
      </w:r>
      <w:r>
        <w:t xml:space="preserve"> con lo requerido en el Artículo 1º del ANEXO de la DISPOSICIÓN Nº 64/16 de la OFICINA NACIONAL DE CONTRATACIONES, y a los fines de realizar la Preinscripción al Sistema de Información de Proveedores, los interesados deberán realizarla accediendo al sitio de Internet de COMPR.AR, donde completarán la información requerida en los formularios de pre-inscripción. Quienes estén exceptuados de estar incorporados en el SIPRO, deberán igualmente realizarla.</w:t>
      </w:r>
    </w:p>
    <w:p w:rsidR="009C52F0" w:rsidRDefault="009C52F0" w:rsidP="0030342D">
      <w:pPr>
        <w:tabs>
          <w:tab w:val="num" w:pos="993"/>
        </w:tabs>
        <w:ind w:left="357"/>
        <w:jc w:val="both"/>
        <w:rPr>
          <w:rFonts w:cs="Arial"/>
          <w:lang w:val="es-AR"/>
        </w:rPr>
      </w:pPr>
      <w:r w:rsidRPr="009C52F0">
        <w:rPr>
          <w:rFonts w:cs="Arial"/>
          <w:lang w:val="es-AR"/>
        </w:rPr>
        <w:t>Al momento de realizar la pre-inscripción los interesados deberán suministrar la información que se detalla en los formularios de pre-inscripción</w:t>
      </w:r>
      <w:r>
        <w:rPr>
          <w:rFonts w:cs="Arial"/>
          <w:lang w:val="es-AR"/>
        </w:rPr>
        <w:t xml:space="preserve"> </w:t>
      </w:r>
      <w:r w:rsidRPr="009C52F0">
        <w:rPr>
          <w:rFonts w:cs="Arial"/>
          <w:lang w:val="es-AR"/>
        </w:rPr>
        <w:t>disponibles en COMPR.AR de acuerdo al tipo de personería que corresponda.</w:t>
      </w:r>
    </w:p>
    <w:p w:rsidR="009C52F0" w:rsidRPr="0030342D" w:rsidRDefault="009C52F0" w:rsidP="0030342D">
      <w:pPr>
        <w:rPr>
          <w:sz w:val="10"/>
          <w:szCs w:val="10"/>
        </w:rPr>
      </w:pPr>
    </w:p>
    <w:p w:rsidR="000B2786" w:rsidRDefault="000B2786" w:rsidP="000B2786">
      <w:pPr>
        <w:numPr>
          <w:ilvl w:val="0"/>
          <w:numId w:val="25"/>
        </w:numPr>
        <w:jc w:val="both"/>
        <w:rPr>
          <w:lang w:val="es-AR"/>
        </w:rPr>
      </w:pPr>
      <w:r w:rsidRPr="00581229">
        <w:rPr>
          <w:b/>
          <w:bCs/>
          <w:u w:val="single"/>
        </w:rPr>
        <w:t>INSCRIPCIÓN</w:t>
      </w:r>
      <w:r w:rsidRPr="009C52F0">
        <w:t xml:space="preserve">: </w:t>
      </w:r>
      <w:r w:rsidRPr="009C52F0">
        <w:rPr>
          <w:lang w:val="es-AR"/>
        </w:rPr>
        <w:t>Quienes hayan realizado la pre-inscripción suministrando la información</w:t>
      </w:r>
      <w:r>
        <w:rPr>
          <w:lang w:val="es-AR"/>
        </w:rPr>
        <w:t xml:space="preserve"> </w:t>
      </w:r>
      <w:r w:rsidRPr="009C52F0">
        <w:rPr>
          <w:lang w:val="es-AR"/>
        </w:rPr>
        <w:t>correspondiente según el tipo de personería, a los fines de la incorporación en el SIPRO, deberán</w:t>
      </w:r>
      <w:r>
        <w:rPr>
          <w:lang w:val="es-AR"/>
        </w:rPr>
        <w:t xml:space="preserve"> (mediante e</w:t>
      </w:r>
      <w:r w:rsidRPr="009C52F0">
        <w:rPr>
          <w:lang w:val="es-AR"/>
        </w:rPr>
        <w:t>l Administrador</w:t>
      </w:r>
      <w:r>
        <w:rPr>
          <w:lang w:val="es-AR"/>
        </w:rPr>
        <w:t xml:space="preserve"> </w:t>
      </w:r>
      <w:r w:rsidRPr="009C52F0">
        <w:rPr>
          <w:lang w:val="es-AR"/>
        </w:rPr>
        <w:t>Legitimado del proveedor o bien quien tuviera poder para actuar en su representación</w:t>
      </w:r>
      <w:r>
        <w:rPr>
          <w:lang w:val="es-AR"/>
        </w:rPr>
        <w:t>)</w:t>
      </w:r>
      <w:r w:rsidRPr="00D71F2E">
        <w:rPr>
          <w:lang w:val="es-AR"/>
        </w:rPr>
        <w:t xml:space="preserve"> </w:t>
      </w:r>
      <w:r w:rsidRPr="009C52F0">
        <w:rPr>
          <w:lang w:val="es-AR"/>
        </w:rPr>
        <w:t>ingresar a la</w:t>
      </w:r>
      <w:r>
        <w:rPr>
          <w:lang w:val="es-AR"/>
        </w:rPr>
        <w:t xml:space="preserve"> </w:t>
      </w:r>
      <w:r w:rsidRPr="009C52F0">
        <w:rPr>
          <w:lang w:val="es-AR"/>
        </w:rPr>
        <w:t>plataforma de Tramitación a Distancia (TAD) con su Clave Fiscal</w:t>
      </w:r>
      <w:r>
        <w:rPr>
          <w:lang w:val="es-AR"/>
        </w:rPr>
        <w:t xml:space="preserve"> e ingresar </w:t>
      </w:r>
      <w:r w:rsidRPr="009C52F0">
        <w:rPr>
          <w:lang w:val="es-AR"/>
        </w:rPr>
        <w:t>en formato digital</w:t>
      </w:r>
      <w:r>
        <w:rPr>
          <w:lang w:val="es-AR"/>
        </w:rPr>
        <w:t xml:space="preserve"> </w:t>
      </w:r>
      <w:r w:rsidRPr="009C52F0">
        <w:rPr>
          <w:lang w:val="es-AR"/>
        </w:rPr>
        <w:t xml:space="preserve">toda la documentación detallada en el </w:t>
      </w:r>
      <w:r>
        <w:rPr>
          <w:lang w:val="es-AR"/>
        </w:rPr>
        <w:t>A</w:t>
      </w:r>
      <w:r w:rsidRPr="009C52F0">
        <w:rPr>
          <w:lang w:val="es-AR"/>
        </w:rPr>
        <w:t>rtículo 9º</w:t>
      </w:r>
      <w:r>
        <w:rPr>
          <w:lang w:val="es-AR"/>
        </w:rPr>
        <w:t xml:space="preserve"> del Anexo</w:t>
      </w:r>
      <w:r w:rsidRPr="009C52F0">
        <w:rPr>
          <w:lang w:val="es-AR"/>
        </w:rPr>
        <w:t xml:space="preserve"> de</w:t>
      </w:r>
      <w:r>
        <w:rPr>
          <w:lang w:val="es-AR"/>
        </w:rPr>
        <w:t xml:space="preserve"> la Disposición ONC Nº 64/16</w:t>
      </w:r>
      <w:r w:rsidRPr="009C52F0">
        <w:rPr>
          <w:lang w:val="es-AR"/>
        </w:rPr>
        <w:t>, la que deberá ser legible y completa, y</w:t>
      </w:r>
      <w:r>
        <w:rPr>
          <w:lang w:val="es-AR"/>
        </w:rPr>
        <w:t xml:space="preserve"> </w:t>
      </w:r>
      <w:r w:rsidRPr="009C52F0">
        <w:rPr>
          <w:lang w:val="es-AR"/>
        </w:rPr>
        <w:t>escaneada de su original.</w:t>
      </w:r>
    </w:p>
    <w:p w:rsidR="000B2786" w:rsidRDefault="000B2786" w:rsidP="000B2786">
      <w:pPr>
        <w:suppressAutoHyphens w:val="0"/>
        <w:autoSpaceDE w:val="0"/>
        <w:autoSpaceDN w:val="0"/>
        <w:adjustRightInd w:val="0"/>
        <w:ind w:left="357"/>
        <w:jc w:val="both"/>
        <w:rPr>
          <w:lang w:val="es-AR"/>
        </w:rPr>
      </w:pPr>
      <w:r w:rsidRPr="00CF25AF">
        <w:rPr>
          <w:lang w:val="es-AR"/>
        </w:rPr>
        <w:t>La OFICINA NACIONAL DE CONTRATACIONES cotejará los datos ingresados por los</w:t>
      </w:r>
      <w:r>
        <w:rPr>
          <w:lang w:val="es-AR"/>
        </w:rPr>
        <w:t xml:space="preserve"> i</w:t>
      </w:r>
      <w:r w:rsidRPr="00CF25AF">
        <w:rPr>
          <w:lang w:val="es-AR"/>
        </w:rPr>
        <w:t>nteresados en los formularios de pre-inscripción con la documentación aportada por aquéllos. Si los datos</w:t>
      </w:r>
      <w:r>
        <w:rPr>
          <w:lang w:val="es-AR"/>
        </w:rPr>
        <w:t xml:space="preserve"> </w:t>
      </w:r>
      <w:r w:rsidRPr="00CF25AF">
        <w:rPr>
          <w:lang w:val="es-AR"/>
        </w:rPr>
        <w:t>se corresponden incorporará al proveedor al SIPRO. Caso contrario, podrá requerir enmiendas,</w:t>
      </w:r>
      <w:r>
        <w:rPr>
          <w:lang w:val="es-AR"/>
        </w:rPr>
        <w:t xml:space="preserve"> </w:t>
      </w:r>
      <w:r w:rsidRPr="00CF25AF">
        <w:rPr>
          <w:lang w:val="es-AR"/>
        </w:rPr>
        <w:t>subsanaciones o modificaciones durante el proceso de evaluación según lo considere.</w:t>
      </w:r>
    </w:p>
    <w:p w:rsidR="000B2786" w:rsidRDefault="000B2786" w:rsidP="000B2786">
      <w:pPr>
        <w:suppressAutoHyphens w:val="0"/>
        <w:autoSpaceDE w:val="0"/>
        <w:autoSpaceDN w:val="0"/>
        <w:adjustRightInd w:val="0"/>
        <w:ind w:left="357"/>
        <w:jc w:val="both"/>
        <w:rPr>
          <w:lang w:val="es-AR"/>
        </w:rPr>
      </w:pPr>
      <w:r w:rsidRPr="00CF25AF">
        <w:rPr>
          <w:lang w:val="es-AR"/>
        </w:rPr>
        <w:t>Los proveedores inscriptos interesados en participar en</w:t>
      </w:r>
      <w:r>
        <w:rPr>
          <w:lang w:val="es-AR"/>
        </w:rPr>
        <w:t xml:space="preserve"> </w:t>
      </w:r>
      <w:r w:rsidRPr="00CF25AF">
        <w:rPr>
          <w:lang w:val="es-AR"/>
        </w:rPr>
        <w:t>procedimientos de selección, deberán mantener actualizada la información modificando los datos que</w:t>
      </w:r>
      <w:r>
        <w:rPr>
          <w:lang w:val="es-AR"/>
        </w:rPr>
        <w:t xml:space="preserve"> hubieren variado, de acuerdo con lo estipulado en el Artículo 10º del Anexo de la Disposición Nº 64/16.</w:t>
      </w:r>
    </w:p>
    <w:p w:rsidR="000B2786" w:rsidRPr="0030342D" w:rsidRDefault="000B2786" w:rsidP="000B2786">
      <w:pPr>
        <w:rPr>
          <w:sz w:val="10"/>
          <w:szCs w:val="10"/>
          <w:lang w:val="es-AR"/>
        </w:rPr>
      </w:pPr>
    </w:p>
    <w:p w:rsidR="00CF25AF" w:rsidRPr="008F1601" w:rsidRDefault="00CF25AF" w:rsidP="0030342D">
      <w:pPr>
        <w:numPr>
          <w:ilvl w:val="0"/>
          <w:numId w:val="25"/>
        </w:numPr>
        <w:suppressAutoHyphens w:val="0"/>
        <w:autoSpaceDE w:val="0"/>
        <w:autoSpaceDN w:val="0"/>
        <w:adjustRightInd w:val="0"/>
        <w:jc w:val="both"/>
        <w:rPr>
          <w:rFonts w:cs="Arial"/>
          <w:lang w:val="es-AR" w:eastAsia="es-AR"/>
        </w:rPr>
      </w:pPr>
      <w:r w:rsidRPr="001D0ACF">
        <w:rPr>
          <w:rFonts w:cs="Arial"/>
          <w:b/>
          <w:bCs/>
          <w:u w:val="single"/>
          <w:lang w:val="es-AR" w:eastAsia="es-AR"/>
        </w:rPr>
        <w:t>ACTUALIZACIÓN DE DATOS SIN RESPALDO DE DOCUMENTACIÓN</w:t>
      </w:r>
      <w:r w:rsidRPr="008F1601">
        <w:rPr>
          <w:rFonts w:cs="Arial"/>
          <w:lang w:val="es-AR" w:eastAsia="es-AR"/>
        </w:rPr>
        <w:t>. La actualización del domicilio especial, el número de teléfono, el correo electrónico institucional, alternativo y/o del administrador legitimado y nombre de fantasía, podrán realizarla modificando el formulario de preinscripción sin más trámite, con el usuario y contraseña obtenido en la preinscripción.</w:t>
      </w:r>
    </w:p>
    <w:p w:rsidR="00CF25AF" w:rsidRPr="0030342D" w:rsidRDefault="00CF25AF" w:rsidP="0030342D">
      <w:pPr>
        <w:rPr>
          <w:sz w:val="10"/>
          <w:szCs w:val="10"/>
          <w:lang w:val="es-AR" w:eastAsia="es-AR"/>
        </w:rPr>
      </w:pPr>
    </w:p>
    <w:p w:rsidR="00CF25AF" w:rsidRDefault="00CF25AF" w:rsidP="0030342D">
      <w:pPr>
        <w:numPr>
          <w:ilvl w:val="0"/>
          <w:numId w:val="25"/>
        </w:numPr>
        <w:suppressAutoHyphens w:val="0"/>
        <w:autoSpaceDE w:val="0"/>
        <w:autoSpaceDN w:val="0"/>
        <w:adjustRightInd w:val="0"/>
        <w:jc w:val="both"/>
        <w:rPr>
          <w:rFonts w:cs="Arial"/>
          <w:lang w:val="es-AR" w:eastAsia="es-AR"/>
        </w:rPr>
      </w:pPr>
      <w:r w:rsidRPr="001D0ACF">
        <w:rPr>
          <w:rFonts w:cs="Arial"/>
          <w:b/>
          <w:bCs/>
          <w:u w:val="single"/>
          <w:lang w:val="es-AR" w:eastAsia="es-AR"/>
        </w:rPr>
        <w:t>ACTUALIZACIÓN DE DATOS CON RESPALDO DE DOCUMENTACIÓN O ACTUALIZACIÓN DE DOCUMENTOS VENCIDOS</w:t>
      </w:r>
      <w:r w:rsidRPr="00863C47">
        <w:rPr>
          <w:rFonts w:cs="Arial"/>
          <w:b/>
          <w:bCs/>
          <w:lang w:val="es-AR" w:eastAsia="es-AR"/>
        </w:rPr>
        <w:t>.</w:t>
      </w:r>
      <w:r w:rsidRPr="008F1601">
        <w:rPr>
          <w:rFonts w:cs="Arial"/>
          <w:lang w:val="es-AR" w:eastAsia="es-AR"/>
        </w:rPr>
        <w:t xml:space="preserve"> El Administrador Legitimado deberá ingresar en el portal de Tramitación a Distancia (TAD), seleccionar el trámite correspondiente a la Actualización y cargar</w:t>
      </w:r>
      <w:r w:rsidR="00EB6CD2" w:rsidRPr="008F1601">
        <w:rPr>
          <w:rFonts w:cs="Arial"/>
          <w:lang w:val="es-AR" w:eastAsia="es-AR"/>
        </w:rPr>
        <w:t xml:space="preserve"> </w:t>
      </w:r>
      <w:r w:rsidRPr="008F1601">
        <w:rPr>
          <w:rFonts w:cs="Arial"/>
          <w:lang w:val="es-AR" w:eastAsia="es-AR"/>
        </w:rPr>
        <w:t xml:space="preserve">la documentación </w:t>
      </w:r>
      <w:proofErr w:type="spellStart"/>
      <w:r w:rsidRPr="008F1601">
        <w:rPr>
          <w:rFonts w:cs="Arial"/>
          <w:lang w:val="es-AR" w:eastAsia="es-AR"/>
        </w:rPr>
        <w:t>respaldatoria</w:t>
      </w:r>
      <w:proofErr w:type="spellEnd"/>
      <w:r w:rsidRPr="008F1601">
        <w:rPr>
          <w:rFonts w:cs="Arial"/>
          <w:lang w:val="es-AR" w:eastAsia="es-AR"/>
        </w:rPr>
        <w:t xml:space="preserve"> de las modificaciones realizadas o que deba renovar a partir de su vencimiento. A los fines de actualizar esta información, la OFICINA NACIONAL DE CONTRATACIONES tomará intervención de la misma forma que en el proceso de incorporación de proveedores.</w:t>
      </w:r>
    </w:p>
    <w:p w:rsidR="00644EF8" w:rsidRDefault="00644EF8" w:rsidP="00644EF8">
      <w:pPr>
        <w:pStyle w:val="Prrafodelista"/>
        <w:rPr>
          <w:rFonts w:cs="Arial"/>
          <w:lang w:val="es-AR" w:eastAsia="es-AR"/>
        </w:rPr>
      </w:pPr>
    </w:p>
    <w:p w:rsidR="00B2248B" w:rsidRPr="008F25FA" w:rsidRDefault="00B2248B" w:rsidP="008F25FA">
      <w:pPr>
        <w:numPr>
          <w:ilvl w:val="0"/>
          <w:numId w:val="3"/>
        </w:numPr>
        <w:jc w:val="both"/>
        <w:rPr>
          <w:rFonts w:cs="Arial"/>
          <w:b/>
          <w:sz w:val="22"/>
          <w:szCs w:val="22"/>
          <w:u w:val="single"/>
        </w:rPr>
      </w:pPr>
      <w:r w:rsidRPr="002A2EF9">
        <w:rPr>
          <w:rFonts w:cs="Arial"/>
          <w:b/>
          <w:sz w:val="22"/>
          <w:szCs w:val="22"/>
          <w:u w:val="single"/>
        </w:rPr>
        <w:t>MARCAS</w:t>
      </w:r>
      <w:r w:rsidRPr="008F25FA">
        <w:rPr>
          <w:rFonts w:cs="Arial"/>
          <w:b/>
          <w:sz w:val="22"/>
          <w:szCs w:val="22"/>
          <w:u w:val="single"/>
        </w:rPr>
        <w:t>:</w:t>
      </w:r>
    </w:p>
    <w:p w:rsidR="008E17BA" w:rsidRPr="002A2EF9" w:rsidRDefault="00B2248B" w:rsidP="00B2248B">
      <w:pPr>
        <w:widowControl w:val="0"/>
        <w:jc w:val="both"/>
      </w:pPr>
      <w:r w:rsidRPr="002A2EF9">
        <w:t>Los oferentes deberán indicar la marca de todos y cada</w:t>
      </w:r>
      <w:r w:rsidR="008E17BA">
        <w:t xml:space="preserve"> uno de los productos cotizados, </w:t>
      </w:r>
      <w:r w:rsidR="008E17BA" w:rsidRPr="002A2EF9">
        <w:t>las que deberán ser reconocidas en plaza.</w:t>
      </w:r>
    </w:p>
    <w:p w:rsidR="00B2248B" w:rsidRDefault="00B2248B" w:rsidP="00644EF8">
      <w:pPr>
        <w:pStyle w:val="Prrafodelista"/>
        <w:rPr>
          <w:rFonts w:cs="Arial"/>
          <w:lang w:val="es-AR" w:eastAsia="es-AR"/>
        </w:rPr>
      </w:pPr>
    </w:p>
    <w:p w:rsidR="009D2117" w:rsidRPr="00863C47" w:rsidRDefault="009D2117" w:rsidP="00581229">
      <w:pPr>
        <w:numPr>
          <w:ilvl w:val="0"/>
          <w:numId w:val="3"/>
        </w:numPr>
        <w:jc w:val="both"/>
        <w:rPr>
          <w:rFonts w:cs="Arial"/>
          <w:b/>
          <w:sz w:val="22"/>
          <w:szCs w:val="22"/>
          <w:u w:val="single"/>
        </w:rPr>
      </w:pPr>
      <w:r w:rsidRPr="00863C47">
        <w:rPr>
          <w:rFonts w:cs="Arial"/>
          <w:b/>
          <w:sz w:val="22"/>
          <w:szCs w:val="22"/>
          <w:u w:val="single"/>
        </w:rPr>
        <w:t>OFERTA ALTERNATIVA</w:t>
      </w:r>
      <w:r w:rsidR="00F14989" w:rsidRPr="00863C47">
        <w:rPr>
          <w:rFonts w:cs="Arial"/>
          <w:b/>
          <w:sz w:val="22"/>
          <w:szCs w:val="22"/>
          <w:u w:val="single"/>
        </w:rPr>
        <w:t>:</w:t>
      </w:r>
    </w:p>
    <w:p w:rsidR="009D2117" w:rsidRPr="00E219A8" w:rsidRDefault="009D2117" w:rsidP="009D2117">
      <w:pPr>
        <w:jc w:val="both"/>
        <w:rPr>
          <w:rFonts w:cs="Arial"/>
        </w:rPr>
      </w:pPr>
      <w:r w:rsidRPr="00E219A8">
        <w:rPr>
          <w:rFonts w:cs="Arial"/>
        </w:rPr>
        <w:t>Se admite la presentación de ofertas alternativas.</w:t>
      </w:r>
    </w:p>
    <w:p w:rsidR="009D2117" w:rsidRPr="00E219A8" w:rsidRDefault="009D2117" w:rsidP="00CE4757">
      <w:pPr>
        <w:jc w:val="both"/>
      </w:pPr>
      <w:r w:rsidRPr="00E219A8">
        <w:t>Se entiende por oferta alternativa a aquella que cumpliendo en un todo las especificaciones técnicas de la prestación previstas en el pliego de bases y condiciones particulares, ofrece distintas soluciones técnicas que hace que pueda haber distintos precios para el mismo producto o servicio.</w:t>
      </w:r>
    </w:p>
    <w:p w:rsidR="009D2117" w:rsidRPr="00E219A8" w:rsidRDefault="009D2117" w:rsidP="00CE4757">
      <w:pPr>
        <w:jc w:val="both"/>
      </w:pPr>
      <w:r w:rsidRPr="00E219A8">
        <w:lastRenderedPageBreak/>
        <w:t>El organismo contratante podrá elegir cualquiera de las dos o más ofertas presentadas ya que todas compiten con la de los demás oferentes.</w:t>
      </w:r>
    </w:p>
    <w:p w:rsidR="009D2117" w:rsidRPr="00581229" w:rsidRDefault="009D2117" w:rsidP="009D2117">
      <w:pPr>
        <w:jc w:val="both"/>
        <w:rPr>
          <w:rFonts w:cs="Arial"/>
        </w:rPr>
      </w:pPr>
      <w:r w:rsidRPr="00E219A8">
        <w:rPr>
          <w:rFonts w:cs="Arial"/>
        </w:rPr>
        <w:t>La oferta alternativa deberá presentarse en un formulario que deberá indicar claramente su calidad de tal. (ALTERNATIVA), numerándolas según corresponda (ej. Alternativa I; Alternativa II).</w:t>
      </w:r>
    </w:p>
    <w:p w:rsidR="00CE4757" w:rsidRPr="00581229" w:rsidRDefault="00CE4757" w:rsidP="00CE4757">
      <w:pPr>
        <w:jc w:val="both"/>
        <w:rPr>
          <w:rFonts w:cs="Arial"/>
        </w:rPr>
      </w:pPr>
    </w:p>
    <w:p w:rsidR="009D2117" w:rsidRPr="00863C47" w:rsidRDefault="009D2117" w:rsidP="00581229">
      <w:pPr>
        <w:numPr>
          <w:ilvl w:val="0"/>
          <w:numId w:val="3"/>
        </w:numPr>
        <w:jc w:val="both"/>
        <w:rPr>
          <w:rFonts w:cs="Arial"/>
          <w:b/>
          <w:sz w:val="22"/>
          <w:szCs w:val="22"/>
          <w:u w:val="single"/>
        </w:rPr>
      </w:pPr>
      <w:r w:rsidRPr="00863C47">
        <w:rPr>
          <w:rFonts w:cs="Arial"/>
          <w:b/>
          <w:sz w:val="22"/>
          <w:szCs w:val="22"/>
          <w:u w:val="single"/>
        </w:rPr>
        <w:t>OFERTA VARIANTE</w:t>
      </w:r>
      <w:r w:rsidR="00F14989" w:rsidRPr="00863C47">
        <w:rPr>
          <w:rFonts w:cs="Arial"/>
          <w:b/>
          <w:sz w:val="22"/>
          <w:szCs w:val="22"/>
          <w:u w:val="single"/>
        </w:rPr>
        <w:t>:</w:t>
      </w:r>
    </w:p>
    <w:p w:rsidR="009D2117" w:rsidRPr="00FA75EC" w:rsidRDefault="009D2117" w:rsidP="009D2117">
      <w:pPr>
        <w:jc w:val="both"/>
      </w:pPr>
      <w:r w:rsidRPr="00FA75EC">
        <w:t>Se admite la presentación de ofertas variantes.</w:t>
      </w:r>
    </w:p>
    <w:p w:rsidR="009D2117" w:rsidRPr="00FA75EC" w:rsidRDefault="009D2117" w:rsidP="009D2117">
      <w:pPr>
        <w:jc w:val="both"/>
      </w:pPr>
      <w:r w:rsidRPr="00FA75EC">
        <w:t>Se entiende por oferta variante aquella que modificando las especificaciones técnicas de la prestación previstas en el pliego de bases y condiciones particulares, ofrece una solución con una mejora que no sería posible en caso de cumplimiento estricto del mismo.</w:t>
      </w:r>
    </w:p>
    <w:p w:rsidR="009D2117" w:rsidRPr="00581229" w:rsidRDefault="009D2117" w:rsidP="009D2117">
      <w:pPr>
        <w:jc w:val="both"/>
      </w:pPr>
      <w:r w:rsidRPr="00FA75EC">
        <w:t>El organismo contratante sólo podrá comparar la oferta base de los distintos proponentes y solo podrá considerar la oferta variante del oferente que tuviera la oferta base más conveniente.</w:t>
      </w:r>
    </w:p>
    <w:p w:rsidR="0008454F" w:rsidRPr="00581229" w:rsidRDefault="0008454F" w:rsidP="00803FB6">
      <w:pPr>
        <w:jc w:val="both"/>
        <w:rPr>
          <w:rFonts w:cs="Arial"/>
        </w:rPr>
      </w:pPr>
    </w:p>
    <w:p w:rsidR="00803FB6" w:rsidRPr="00863C47" w:rsidRDefault="00EB6CD2" w:rsidP="00863C47">
      <w:pPr>
        <w:numPr>
          <w:ilvl w:val="0"/>
          <w:numId w:val="3"/>
        </w:numPr>
        <w:jc w:val="both"/>
        <w:rPr>
          <w:rFonts w:cs="Arial"/>
          <w:b/>
          <w:sz w:val="22"/>
          <w:szCs w:val="22"/>
          <w:u w:val="single"/>
        </w:rPr>
      </w:pPr>
      <w:r>
        <w:rPr>
          <w:rFonts w:cs="Arial"/>
          <w:b/>
          <w:sz w:val="22"/>
          <w:szCs w:val="22"/>
          <w:u w:val="single"/>
        </w:rPr>
        <w:t xml:space="preserve">MANTENIMIENTO </w:t>
      </w:r>
      <w:r w:rsidR="00803FB6" w:rsidRPr="00581229">
        <w:rPr>
          <w:rFonts w:cs="Arial"/>
          <w:b/>
          <w:sz w:val="22"/>
          <w:szCs w:val="22"/>
          <w:u w:val="single"/>
        </w:rPr>
        <w:t>DE LAS PROPUESTAS</w:t>
      </w:r>
      <w:r w:rsidR="00F14989" w:rsidRPr="00863C47">
        <w:rPr>
          <w:rFonts w:cs="Arial"/>
          <w:b/>
          <w:sz w:val="22"/>
          <w:szCs w:val="22"/>
          <w:u w:val="single"/>
        </w:rPr>
        <w:t>:</w:t>
      </w:r>
    </w:p>
    <w:p w:rsidR="00125704" w:rsidRDefault="00125704" w:rsidP="00125704">
      <w:pPr>
        <w:pStyle w:val="Textocomentario"/>
        <w:jc w:val="both"/>
      </w:pPr>
      <w:r w:rsidRPr="00125704">
        <w:t xml:space="preserve">Los oferentes deberán mantener las ofertas por el término </w:t>
      </w:r>
      <w:r w:rsidRPr="002B7491">
        <w:t xml:space="preserve">de </w:t>
      </w:r>
      <w:r w:rsidR="00B2248B" w:rsidRPr="002B7491">
        <w:t>VEINTE</w:t>
      </w:r>
      <w:r w:rsidRPr="002B7491">
        <w:t xml:space="preserve"> (</w:t>
      </w:r>
      <w:r w:rsidR="00B2248B" w:rsidRPr="002B7491">
        <w:t>20</w:t>
      </w:r>
      <w:r w:rsidRPr="002B7491">
        <w:t>) días corridos contados a</w:t>
      </w:r>
      <w:r w:rsidRPr="00125704">
        <w:t xml:space="preserve"> partir de la fecha del acto de apertura</w:t>
      </w:r>
      <w:r>
        <w:t>.</w:t>
      </w:r>
    </w:p>
    <w:p w:rsidR="00803FB6" w:rsidRDefault="00803FB6" w:rsidP="00581229">
      <w:pPr>
        <w:jc w:val="both"/>
      </w:pPr>
      <w:r w:rsidRPr="00581229">
        <w:t xml:space="preserve">El plazo antes aludido se </w:t>
      </w:r>
      <w:r w:rsidR="00125704">
        <w:t>renovará</w:t>
      </w:r>
      <w:r w:rsidRPr="00581229">
        <w:t xml:space="preserve"> en forma automática por un lapso igual al inicial y así sucesivamente, salvo que el oferente manifestara en forma expresa su voluntad de no renovar el plazo de mantenimiento con una antelación mínima de DIEZ (10) días corridos al vencimiento de cada plazo.</w:t>
      </w:r>
    </w:p>
    <w:p w:rsidR="00610CF1" w:rsidRDefault="00610CF1" w:rsidP="00581229">
      <w:pPr>
        <w:jc w:val="both"/>
        <w:rPr>
          <w:lang w:val="es-AR"/>
        </w:rPr>
      </w:pPr>
      <w:r w:rsidRPr="00610CF1">
        <w:rPr>
          <w:lang w:val="es-AR"/>
        </w:rPr>
        <w:t>La prórroga automática del plazo de mantenimiento de oferta no podrá exceder de UN (1) año contado a partir de la fecha del acto de apertura.</w:t>
      </w:r>
    </w:p>
    <w:p w:rsidR="00610CF1" w:rsidRPr="00610CF1" w:rsidRDefault="00610CF1" w:rsidP="00610CF1">
      <w:pPr>
        <w:jc w:val="both"/>
        <w:rPr>
          <w:lang w:val="es-AR"/>
        </w:rPr>
      </w:pPr>
      <w:r w:rsidRPr="00610CF1">
        <w:rPr>
          <w:lang w:val="es-AR"/>
        </w:rPr>
        <w:t>El oferente podrá manifestar en su oferta que no renueva el plazo de mantenimiento al segundo período o que la mantiene por una determinada cantidad de períodos, y en ese caso, la jurisdicción o entidad contratante la tendrá por retirada a la finalización del período indicado.</w:t>
      </w:r>
    </w:p>
    <w:p w:rsidR="00610CF1" w:rsidRPr="00610CF1" w:rsidRDefault="00610CF1" w:rsidP="00610CF1">
      <w:pPr>
        <w:jc w:val="both"/>
        <w:rPr>
          <w:lang w:val="es-AR"/>
        </w:rPr>
      </w:pPr>
      <w:r w:rsidRPr="00610CF1">
        <w:rPr>
          <w:lang w:val="es-AR"/>
        </w:rPr>
        <w:t>Si el oferente, en la nota por la cual manifestara que no mantendrá su oferta, indicara expresamente desde qué fecha retira la oferta, la Administración la tendrá por retirada en la fecha por él expresada. Si no indicara fecha, se considerará que retira la oferta a partir de la fecha de vencimiento del plazo de mantenimiento de la oferta en curso.</w:t>
      </w:r>
    </w:p>
    <w:p w:rsidR="00610CF1" w:rsidRPr="00610CF1" w:rsidRDefault="00610CF1" w:rsidP="00610CF1">
      <w:pPr>
        <w:jc w:val="both"/>
        <w:rPr>
          <w:lang w:val="es-AR"/>
        </w:rPr>
      </w:pPr>
      <w:r w:rsidRPr="00610CF1">
        <w:rPr>
          <w:lang w:val="es-AR"/>
        </w:rPr>
        <w:t>El oferente que manifestara que no mantendrá su oferta quedará excluido del procedimiento de selección a partir de la fecha indicada en el párrafo anterior.</w:t>
      </w:r>
    </w:p>
    <w:p w:rsidR="00610CF1" w:rsidRPr="00610CF1" w:rsidRDefault="00610CF1" w:rsidP="00610CF1">
      <w:pPr>
        <w:jc w:val="both"/>
        <w:rPr>
          <w:lang w:val="es-AR"/>
        </w:rPr>
      </w:pPr>
      <w:r w:rsidRPr="00610CF1">
        <w:rPr>
          <w:lang w:val="es-AR"/>
        </w:rPr>
        <w:t>Si el oferente manifestara su negativa a prorrogar el mantenimiento de su oferta dentro del plazo fijado a tal efecto, quedará excluido del procedimiento de selección, sin pérdida de la garantía de mantenimiento de la oferta. Si por el contrario, el oferente manifestara su voluntad de no mantener su oferta fuera del plazo fijado para realizar tal manifestación o retirara su oferta sin cumplir con los plazos de mantenimiento, corresponderá excluirlo del procedimiento y ejecutar la garantía de mantenimiento de la oferta.</w:t>
      </w:r>
    </w:p>
    <w:p w:rsidR="00610CF1" w:rsidRPr="00610CF1" w:rsidRDefault="00610CF1" w:rsidP="00610CF1">
      <w:pPr>
        <w:jc w:val="both"/>
        <w:rPr>
          <w:lang w:val="es-AR"/>
        </w:rPr>
      </w:pPr>
      <w:r w:rsidRPr="00610CF1">
        <w:rPr>
          <w:lang w:val="es-AR"/>
        </w:rPr>
        <w:t>Con posterioridad a la notificación del acto de adjudicación, el plazo de mantenimiento de oferta se renovará por DIEZ (10) días hábiles. Vencido éste plazo sin que se hubiese notificado la orden de compra o venta por causas no imputables al adjudicatario, éste podrá desistir de su oferta sin que le sea aplicable ningún tipo de penalidad ni sanción.</w:t>
      </w:r>
    </w:p>
    <w:p w:rsidR="00610CF1" w:rsidRDefault="00610CF1" w:rsidP="00581229">
      <w:pPr>
        <w:jc w:val="both"/>
        <w:rPr>
          <w:lang w:val="es-AR"/>
        </w:rPr>
      </w:pPr>
    </w:p>
    <w:p w:rsidR="00BA7C76" w:rsidRPr="00FA75EC" w:rsidRDefault="00BA7C76" w:rsidP="00581229">
      <w:pPr>
        <w:numPr>
          <w:ilvl w:val="0"/>
          <w:numId w:val="3"/>
        </w:numPr>
        <w:jc w:val="both"/>
        <w:rPr>
          <w:rFonts w:cs="Arial"/>
          <w:b/>
          <w:sz w:val="22"/>
          <w:szCs w:val="22"/>
          <w:u w:val="single"/>
        </w:rPr>
      </w:pPr>
      <w:r w:rsidRPr="00FA75EC">
        <w:rPr>
          <w:rFonts w:cs="Arial"/>
          <w:b/>
          <w:sz w:val="22"/>
          <w:szCs w:val="22"/>
          <w:u w:val="single"/>
        </w:rPr>
        <w:t>MUESTRAS</w:t>
      </w:r>
      <w:r w:rsidR="00F14989" w:rsidRPr="00FA75EC">
        <w:rPr>
          <w:rFonts w:cs="Arial"/>
          <w:b/>
          <w:sz w:val="22"/>
          <w:szCs w:val="22"/>
          <w:u w:val="single"/>
        </w:rPr>
        <w:t>:</w:t>
      </w:r>
    </w:p>
    <w:p w:rsidR="00F068AA" w:rsidRPr="00FA75EC" w:rsidRDefault="00F068AA" w:rsidP="00F068AA">
      <w:pPr>
        <w:pStyle w:val="Listaconvietas2"/>
        <w:rPr>
          <w:rFonts w:cs="Arial"/>
          <w:sz w:val="20"/>
        </w:rPr>
      </w:pPr>
      <w:r w:rsidRPr="00FA75EC">
        <w:rPr>
          <w:rFonts w:cs="Arial"/>
          <w:sz w:val="20"/>
        </w:rPr>
        <w:t xml:space="preserve">Los oferentes deberán </w:t>
      </w:r>
      <w:r w:rsidRPr="00D44CE6">
        <w:rPr>
          <w:rFonts w:cs="Arial"/>
          <w:sz w:val="20"/>
        </w:rPr>
        <w:t>presentar junto con la Oferta muestras de todos y cada uno de los productos y marcas cotizadas.</w:t>
      </w:r>
      <w:r w:rsidR="001650B5" w:rsidRPr="00D44CE6">
        <w:rPr>
          <w:rFonts w:cs="Arial"/>
          <w:sz w:val="20"/>
        </w:rPr>
        <w:t xml:space="preserve"> Las muestras deberán ser presentadas en la Caja requerida en las Especificaciones Técnicas cuyo diseño deberá ser respetado en la ejecución de la orden de compra.</w:t>
      </w:r>
      <w:r w:rsidR="001650B5">
        <w:rPr>
          <w:rFonts w:cs="Arial"/>
          <w:sz w:val="20"/>
        </w:rPr>
        <w:t xml:space="preserve"> </w:t>
      </w:r>
      <w:r w:rsidRPr="00FA75EC">
        <w:rPr>
          <w:rFonts w:cs="Arial"/>
          <w:sz w:val="20"/>
        </w:rPr>
        <w:t xml:space="preserve"> </w:t>
      </w:r>
      <w:r w:rsidR="001650B5">
        <w:rPr>
          <w:rFonts w:cs="Arial"/>
          <w:sz w:val="20"/>
        </w:rPr>
        <w:t xml:space="preserve">En dicha condiciones, las muestras </w:t>
      </w:r>
      <w:r w:rsidRPr="00FA75EC">
        <w:rPr>
          <w:rFonts w:cs="Arial"/>
          <w:sz w:val="20"/>
        </w:rPr>
        <w:t>podrán ser presentadas, como máximo, hasta el momento fijado para la presentación de las ofertas.</w:t>
      </w:r>
    </w:p>
    <w:p w:rsidR="00F068AA" w:rsidRPr="00FA75EC" w:rsidRDefault="00F068AA" w:rsidP="00F068AA">
      <w:pPr>
        <w:pStyle w:val="Listaconvietas2"/>
        <w:rPr>
          <w:rFonts w:cs="Arial"/>
          <w:sz w:val="20"/>
        </w:rPr>
      </w:pPr>
      <w:r w:rsidRPr="00FA75EC">
        <w:rPr>
          <w:rFonts w:cs="Arial"/>
          <w:sz w:val="20"/>
        </w:rPr>
        <w:t>Las muestras deberán indicar en forma visible los datos del procedimiento de selección al que correspondan y la fecha y hora de apertura de las ofertas. En el interior del sobre, caja o paquete que las contenga el oferente deberá consignar su nombre o razón social. Deberán presentarse con remito,  con el detalle de el/los producto/s entregado/s, como así también las marcas, dentro del sobre, caja o paquete.</w:t>
      </w:r>
    </w:p>
    <w:p w:rsidR="00F068AA" w:rsidRPr="00FA75EC" w:rsidRDefault="00F068AA" w:rsidP="00F068AA">
      <w:pPr>
        <w:pStyle w:val="Listaconvietas2"/>
        <w:rPr>
          <w:rFonts w:cs="Arial"/>
          <w:sz w:val="20"/>
        </w:rPr>
      </w:pPr>
      <w:r w:rsidRPr="00FA75EC">
        <w:rPr>
          <w:rFonts w:cs="Arial"/>
          <w:sz w:val="20"/>
        </w:rPr>
        <w:t xml:space="preserve">Los envases y productos de dichas muestras serán iguales a los que se deberán entregar en caso de </w:t>
      </w:r>
      <w:r w:rsidRPr="00FA75EC">
        <w:rPr>
          <w:rFonts w:cs="Arial"/>
          <w:sz w:val="20"/>
        </w:rPr>
        <w:lastRenderedPageBreak/>
        <w:t>resultar adjudicatarios de la Licitación.</w:t>
      </w:r>
    </w:p>
    <w:p w:rsidR="00F068AA" w:rsidRPr="00FA75EC" w:rsidRDefault="00F068AA" w:rsidP="00F068AA">
      <w:pPr>
        <w:pStyle w:val="Listaconvietas2"/>
        <w:rPr>
          <w:rFonts w:cs="Arial"/>
          <w:sz w:val="10"/>
          <w:szCs w:val="10"/>
        </w:rPr>
      </w:pPr>
    </w:p>
    <w:p w:rsidR="00F068AA" w:rsidRPr="00FA75EC" w:rsidRDefault="00F068AA" w:rsidP="00F068AA">
      <w:pPr>
        <w:pStyle w:val="Listaconvietas2"/>
        <w:rPr>
          <w:rFonts w:cs="Arial"/>
          <w:sz w:val="20"/>
        </w:rPr>
      </w:pPr>
      <w:r w:rsidRPr="00FA75EC">
        <w:rPr>
          <w:rFonts w:cs="Arial"/>
          <w:szCs w:val="22"/>
          <w:u w:val="single"/>
        </w:rPr>
        <w:t>DEVOLUCIÓN</w:t>
      </w:r>
      <w:r w:rsidRPr="00FA75EC">
        <w:rPr>
          <w:rFonts w:cs="Arial"/>
          <w:sz w:val="20"/>
        </w:rPr>
        <w:t xml:space="preserve">: Las muestras correspondientes a los </w:t>
      </w:r>
      <w:r w:rsidR="00E702E0" w:rsidRPr="00FA75EC">
        <w:rPr>
          <w:rFonts w:cs="Arial"/>
          <w:sz w:val="20"/>
        </w:rPr>
        <w:t>renglones</w:t>
      </w:r>
      <w:r w:rsidRPr="00FA75EC">
        <w:rPr>
          <w:rFonts w:cs="Arial"/>
          <w:sz w:val="20"/>
        </w:rPr>
        <w:t xml:space="preserve"> adjudicados,</w:t>
      </w:r>
      <w:r w:rsidR="00E702E0" w:rsidRPr="00FA75EC">
        <w:rPr>
          <w:rFonts w:cs="Arial"/>
          <w:sz w:val="20"/>
        </w:rPr>
        <w:t xml:space="preserve"> quedarán en poder del ORSNA para ser cotejadas con los que entregue oportunamente el </w:t>
      </w:r>
      <w:proofErr w:type="spellStart"/>
      <w:r w:rsidR="00E702E0" w:rsidRPr="00FA75EC">
        <w:rPr>
          <w:rFonts w:cs="Arial"/>
          <w:sz w:val="20"/>
        </w:rPr>
        <w:t>cocontratante</w:t>
      </w:r>
      <w:proofErr w:type="spellEnd"/>
      <w:r w:rsidR="00E702E0" w:rsidRPr="00FA75EC">
        <w:rPr>
          <w:rFonts w:cs="Arial"/>
          <w:sz w:val="20"/>
        </w:rPr>
        <w:t xml:space="preserve">. </w:t>
      </w:r>
      <w:r w:rsidRPr="00FA75EC">
        <w:rPr>
          <w:rFonts w:cs="Arial"/>
          <w:sz w:val="20"/>
        </w:rPr>
        <w:t xml:space="preserve">Cumplido el contrato, quedarán a disposición del </w:t>
      </w:r>
      <w:proofErr w:type="spellStart"/>
      <w:r w:rsidR="00E702E0" w:rsidRPr="00FA75EC">
        <w:rPr>
          <w:rFonts w:cs="Arial"/>
          <w:sz w:val="20"/>
        </w:rPr>
        <w:t>cocontratante</w:t>
      </w:r>
      <w:proofErr w:type="spellEnd"/>
      <w:r w:rsidR="00E702E0" w:rsidRPr="00FA75EC">
        <w:rPr>
          <w:rFonts w:cs="Arial"/>
          <w:sz w:val="20"/>
        </w:rPr>
        <w:t xml:space="preserve"> </w:t>
      </w:r>
      <w:r w:rsidRPr="00FA75EC">
        <w:rPr>
          <w:rFonts w:cs="Arial"/>
          <w:sz w:val="20"/>
        </w:rPr>
        <w:t>por el plazo de DOS (2) meses a contar desde la última conformidad de recepción.</w:t>
      </w:r>
    </w:p>
    <w:p w:rsidR="00F068AA" w:rsidRPr="00FA75EC" w:rsidRDefault="00E702E0" w:rsidP="00F068AA">
      <w:pPr>
        <w:pStyle w:val="Listaconvietas2"/>
        <w:rPr>
          <w:rFonts w:cs="Arial"/>
          <w:sz w:val="10"/>
          <w:szCs w:val="10"/>
        </w:rPr>
      </w:pPr>
      <w:r w:rsidRPr="00FA75EC">
        <w:rPr>
          <w:rFonts w:cs="Arial"/>
          <w:sz w:val="20"/>
        </w:rPr>
        <w:t xml:space="preserve">De no procederse a su retiro, vencido el plazo estipulado precedentemente, las muestras pasarán a ser propiedad del ORSNA, sin cargo. </w:t>
      </w:r>
    </w:p>
    <w:p w:rsidR="00E702E0" w:rsidRPr="00FA75EC" w:rsidRDefault="00F068AA" w:rsidP="00E702E0">
      <w:pPr>
        <w:pStyle w:val="Listaconvietas2"/>
        <w:rPr>
          <w:rFonts w:cs="Arial"/>
          <w:sz w:val="20"/>
        </w:rPr>
      </w:pPr>
      <w:r w:rsidRPr="00FA75EC">
        <w:rPr>
          <w:rFonts w:cs="Arial"/>
          <w:sz w:val="20"/>
        </w:rPr>
        <w:t xml:space="preserve">Las muestras presentadas por aquellos oferentes que no hubiesen resultado adjudicatarios quedarán a su disposición para el retiro hasta DOS (2) meses después de comunicado el acto administrativo de finalización del procedimiento. </w:t>
      </w:r>
      <w:r w:rsidR="00E702E0" w:rsidRPr="00FA75EC">
        <w:rPr>
          <w:rFonts w:cs="Arial"/>
          <w:sz w:val="20"/>
        </w:rPr>
        <w:t xml:space="preserve">En el caso en no pasaran a retirarlas en el plazo fijado las muestras pasarán a ser propiedad del ORSNA, sin cargo. </w:t>
      </w:r>
    </w:p>
    <w:p w:rsidR="00F068AA" w:rsidRPr="00FA75EC" w:rsidRDefault="00F068AA" w:rsidP="00F068AA">
      <w:pPr>
        <w:pStyle w:val="Listaconvietas2"/>
        <w:rPr>
          <w:rFonts w:cs="Arial"/>
          <w:sz w:val="20"/>
        </w:rPr>
      </w:pPr>
      <w:r w:rsidRPr="00FA75EC">
        <w:rPr>
          <w:rFonts w:cs="Arial"/>
          <w:sz w:val="20"/>
        </w:rPr>
        <w:t>Cuando el oferente no tenga intención de retirar las muestras que presente lo hará constar en la oferta manifestando que las muestras son sin cargo. En tales casos las mismas pasarán a ser propiedad del Estado Nacional sin necesidad de que se cumplan los plazos definidos en el presente artículo.</w:t>
      </w:r>
    </w:p>
    <w:p w:rsidR="00F068AA" w:rsidRPr="00FA75EC" w:rsidRDefault="00F068AA" w:rsidP="00F068AA">
      <w:pPr>
        <w:pStyle w:val="Listaconvietas2"/>
        <w:rPr>
          <w:rFonts w:cs="Arial"/>
          <w:sz w:val="20"/>
        </w:rPr>
      </w:pPr>
    </w:p>
    <w:p w:rsidR="00F068AA" w:rsidRPr="00FA75EC" w:rsidRDefault="00F068AA" w:rsidP="00F068AA">
      <w:pPr>
        <w:pStyle w:val="Listaconvietas2"/>
        <w:pBdr>
          <w:top w:val="single" w:sz="4" w:space="1" w:color="auto"/>
          <w:left w:val="single" w:sz="4" w:space="4" w:color="auto"/>
          <w:bottom w:val="single" w:sz="4" w:space="1" w:color="auto"/>
          <w:right w:val="single" w:sz="4" w:space="4" w:color="auto"/>
        </w:pBdr>
        <w:rPr>
          <w:rFonts w:cs="Arial"/>
          <w:szCs w:val="22"/>
        </w:rPr>
      </w:pPr>
      <w:r w:rsidRPr="00FA75EC">
        <w:rPr>
          <w:rFonts w:cs="Arial"/>
          <w:szCs w:val="22"/>
          <w:u w:val="single"/>
        </w:rPr>
        <w:t>IMPORTANTE</w:t>
      </w:r>
      <w:r w:rsidRPr="00FA75EC">
        <w:rPr>
          <w:rFonts w:cs="Arial"/>
          <w:szCs w:val="22"/>
        </w:rPr>
        <w:t xml:space="preserve">: El incumplimiento de alguna de las condiciones expuestas en este punto, facultará a este Organismo la desestimación de pleno derecho de la oferta. </w:t>
      </w:r>
    </w:p>
    <w:p w:rsidR="00C30505" w:rsidRPr="00581229" w:rsidRDefault="00C30505" w:rsidP="00BA7C76">
      <w:pPr>
        <w:rPr>
          <w:rFonts w:cs="Arial"/>
        </w:rPr>
      </w:pPr>
    </w:p>
    <w:p w:rsidR="001D0ACF" w:rsidRPr="007746BD" w:rsidRDefault="001D0ACF" w:rsidP="001D0ACF">
      <w:pPr>
        <w:numPr>
          <w:ilvl w:val="0"/>
          <w:numId w:val="3"/>
        </w:numPr>
        <w:jc w:val="both"/>
        <w:rPr>
          <w:rFonts w:cs="Arial"/>
          <w:b/>
          <w:sz w:val="22"/>
          <w:szCs w:val="22"/>
          <w:u w:val="single"/>
        </w:rPr>
      </w:pPr>
      <w:r w:rsidRPr="007746BD">
        <w:rPr>
          <w:rFonts w:cs="Arial"/>
          <w:b/>
          <w:sz w:val="22"/>
          <w:szCs w:val="22"/>
          <w:u w:val="single"/>
        </w:rPr>
        <w:t>CONCURSO SIN EFECTO:</w:t>
      </w:r>
    </w:p>
    <w:p w:rsidR="001D0ACF" w:rsidRPr="007746BD" w:rsidRDefault="001D0ACF" w:rsidP="001D0ACF">
      <w:pPr>
        <w:jc w:val="both"/>
      </w:pPr>
      <w:r w:rsidRPr="007746BD">
        <w:t>El ORSNA podrá dejar sin efecto la presente contratación en cualquier estado anterior a la adjudicación, o declararla desierta por no tener concurrencia de oferentes o fracasada por no considerar conveniente ninguna de las propuestas presentadas, sin que ello acuerde derecho alguno a los proponentes para ser reembolsados de los gastos en que hubieren incurrido en la preparación de su oferta o a ser indemnizados por cualquier otro motivo.</w:t>
      </w:r>
    </w:p>
    <w:p w:rsidR="001D0ACF" w:rsidRPr="00581229" w:rsidRDefault="001D0ACF" w:rsidP="00A22482">
      <w:pPr>
        <w:rPr>
          <w:rFonts w:cs="Arial"/>
        </w:rPr>
      </w:pPr>
    </w:p>
    <w:p w:rsidR="00A44403" w:rsidRPr="00863C47" w:rsidRDefault="00A44403" w:rsidP="00863C47">
      <w:pPr>
        <w:numPr>
          <w:ilvl w:val="0"/>
          <w:numId w:val="3"/>
        </w:numPr>
        <w:jc w:val="both"/>
        <w:rPr>
          <w:rFonts w:cs="Arial"/>
          <w:b/>
          <w:sz w:val="22"/>
          <w:szCs w:val="22"/>
          <w:u w:val="single"/>
        </w:rPr>
      </w:pPr>
      <w:r w:rsidRPr="00863C47">
        <w:rPr>
          <w:rFonts w:cs="Arial"/>
          <w:b/>
          <w:sz w:val="22"/>
          <w:szCs w:val="22"/>
          <w:u w:val="single"/>
        </w:rPr>
        <w:t>EVALUACIÓN DE OFERTAS:</w:t>
      </w:r>
    </w:p>
    <w:p w:rsidR="00125704" w:rsidRDefault="00125704" w:rsidP="00125704">
      <w:pPr>
        <w:tabs>
          <w:tab w:val="left" w:pos="851"/>
        </w:tabs>
        <w:ind w:left="357"/>
        <w:jc w:val="both"/>
        <w:rPr>
          <w:b/>
          <w:sz w:val="22"/>
          <w:szCs w:val="22"/>
          <w:u w:val="single"/>
        </w:rPr>
      </w:pPr>
    </w:p>
    <w:p w:rsidR="00125704" w:rsidRDefault="00125704" w:rsidP="001D0ACF">
      <w:pPr>
        <w:pBdr>
          <w:top w:val="single" w:sz="4" w:space="1" w:color="auto"/>
          <w:left w:val="single" w:sz="4" w:space="4" w:color="auto"/>
          <w:bottom w:val="single" w:sz="4" w:space="1" w:color="auto"/>
          <w:right w:val="single" w:sz="4" w:space="4" w:color="auto"/>
        </w:pBdr>
        <w:jc w:val="both"/>
      </w:pPr>
      <w:r w:rsidRPr="00125704">
        <w:rPr>
          <w:b/>
        </w:rPr>
        <w:t>ETAPA DE EVALUACIÓN DE LAS OFERTAS.</w:t>
      </w:r>
      <w:r>
        <w:t xml:space="preserve"> Se entenderá por etapa de evaluación de las ofertas al período que va desde el momento en que los actuados son remitidos a la Comisión Evaluadora, hasta la notificación del dictamen de evaluación.</w:t>
      </w:r>
    </w:p>
    <w:p w:rsidR="00125704" w:rsidRPr="00581229" w:rsidRDefault="00125704" w:rsidP="001D0ACF">
      <w:pPr>
        <w:pBdr>
          <w:top w:val="single" w:sz="4" w:space="1" w:color="auto"/>
          <w:left w:val="single" w:sz="4" w:space="4" w:color="auto"/>
          <w:bottom w:val="single" w:sz="4" w:space="1" w:color="auto"/>
          <w:right w:val="single" w:sz="4" w:space="4" w:color="auto"/>
        </w:pBdr>
        <w:jc w:val="both"/>
      </w:pPr>
      <w:r>
        <w:t>La etapa de evaluación de las ofertas es confidencial, por lo cual durante esa etapa no se concederá vista de las actuaciones.</w:t>
      </w:r>
    </w:p>
    <w:p w:rsidR="00A44403" w:rsidRDefault="00A44403" w:rsidP="00912162">
      <w:pPr>
        <w:tabs>
          <w:tab w:val="left" w:pos="851"/>
        </w:tabs>
        <w:rPr>
          <w:sz w:val="10"/>
          <w:szCs w:val="10"/>
        </w:rPr>
      </w:pPr>
    </w:p>
    <w:p w:rsidR="001D0ACF" w:rsidRDefault="001D0ACF" w:rsidP="00912162">
      <w:pPr>
        <w:tabs>
          <w:tab w:val="left" w:pos="851"/>
        </w:tabs>
        <w:rPr>
          <w:sz w:val="10"/>
          <w:szCs w:val="10"/>
        </w:rPr>
      </w:pPr>
    </w:p>
    <w:p w:rsidR="00FA75EC" w:rsidRDefault="00FA75EC" w:rsidP="00FA75EC">
      <w:pPr>
        <w:pStyle w:val="Textoindependiente"/>
        <w:widowControl w:val="0"/>
        <w:tabs>
          <w:tab w:val="clear" w:pos="1418"/>
          <w:tab w:val="clear" w:pos="4536"/>
        </w:tabs>
        <w:rPr>
          <w:rFonts w:cs="Arial"/>
          <w:sz w:val="20"/>
          <w:lang w:val="es-ES"/>
        </w:rPr>
      </w:pPr>
      <w:r w:rsidRPr="002A2EF9">
        <w:rPr>
          <w:rFonts w:cs="Arial"/>
          <w:sz w:val="20"/>
          <w:lang w:val="es-ES"/>
        </w:rPr>
        <w:t>El ORSNA evaluará las propuestas teniendo en cuenta la calidad de los bienes ofertados, el cumplimiento de las especificaciones técnicas, su relación con el precio ofr</w:t>
      </w:r>
      <w:r>
        <w:rPr>
          <w:rFonts w:cs="Arial"/>
          <w:sz w:val="20"/>
          <w:lang w:val="es-ES"/>
        </w:rPr>
        <w:t>ecido y</w:t>
      </w:r>
      <w:r w:rsidRPr="002A2EF9">
        <w:rPr>
          <w:rFonts w:cs="Arial"/>
          <w:sz w:val="20"/>
          <w:lang w:val="es-ES"/>
        </w:rPr>
        <w:t xml:space="preserve"> los antecedentes de los proponentes, etc.</w:t>
      </w:r>
    </w:p>
    <w:p w:rsidR="004C5149" w:rsidRPr="002A2EF9" w:rsidRDefault="004C5149" w:rsidP="00FA75EC">
      <w:pPr>
        <w:pStyle w:val="Textoindependiente"/>
        <w:widowControl w:val="0"/>
        <w:tabs>
          <w:tab w:val="clear" w:pos="1418"/>
          <w:tab w:val="clear" w:pos="4536"/>
        </w:tabs>
        <w:rPr>
          <w:rFonts w:cs="Arial"/>
          <w:sz w:val="20"/>
          <w:lang w:val="es-ES"/>
        </w:rPr>
      </w:pPr>
    </w:p>
    <w:p w:rsidR="00A9200E" w:rsidRPr="0025278B" w:rsidRDefault="00674974" w:rsidP="00A44403">
      <w:pPr>
        <w:numPr>
          <w:ilvl w:val="0"/>
          <w:numId w:val="5"/>
        </w:numPr>
        <w:tabs>
          <w:tab w:val="left" w:pos="567"/>
        </w:tabs>
        <w:suppressAutoHyphens w:val="0"/>
        <w:spacing w:after="40"/>
        <w:ind w:left="357" w:hanging="357"/>
        <w:jc w:val="both"/>
        <w:rPr>
          <w:rFonts w:cs="Arial"/>
        </w:rPr>
      </w:pPr>
      <w:r w:rsidRPr="0025278B">
        <w:rPr>
          <w:rFonts w:cs="Arial"/>
          <w:b/>
        </w:rPr>
        <w:t>ACLARACIONES</w:t>
      </w:r>
      <w:r w:rsidRPr="0025278B">
        <w:rPr>
          <w:rFonts w:cs="Arial"/>
        </w:rPr>
        <w:t>.</w:t>
      </w:r>
      <w:r w:rsidR="0025278B" w:rsidRPr="0025278B">
        <w:rPr>
          <w:rFonts w:cs="Arial"/>
        </w:rPr>
        <w:t xml:space="preserve"> </w:t>
      </w:r>
      <w:r w:rsidR="00A44403" w:rsidRPr="0025278B">
        <w:rPr>
          <w:rFonts w:cs="Arial"/>
        </w:rPr>
        <w:t xml:space="preserve">La información y datos contenidos en la Propuesta podrá ser motivo de solicitud de aclaraciones, las que deberán ser respondidas en el plazo de </w:t>
      </w:r>
      <w:r w:rsidRPr="0025278B">
        <w:rPr>
          <w:rFonts w:cs="Arial"/>
        </w:rPr>
        <w:t>TRES</w:t>
      </w:r>
      <w:r w:rsidR="00A44403" w:rsidRPr="0025278B">
        <w:rPr>
          <w:rFonts w:cs="Arial"/>
        </w:rPr>
        <w:t xml:space="preserve"> (</w:t>
      </w:r>
      <w:r w:rsidRPr="0025278B">
        <w:rPr>
          <w:rFonts w:cs="Arial"/>
        </w:rPr>
        <w:t>3</w:t>
      </w:r>
      <w:r w:rsidR="00A44403" w:rsidRPr="0025278B">
        <w:rPr>
          <w:rFonts w:cs="Arial"/>
        </w:rPr>
        <w:t>) días hábiles de recibida la solicitud.</w:t>
      </w:r>
    </w:p>
    <w:p w:rsidR="0025278B" w:rsidRPr="0025278B" w:rsidRDefault="00674974" w:rsidP="0025278B">
      <w:pPr>
        <w:numPr>
          <w:ilvl w:val="0"/>
          <w:numId w:val="5"/>
        </w:numPr>
        <w:tabs>
          <w:tab w:val="left" w:pos="567"/>
        </w:tabs>
        <w:suppressAutoHyphens w:val="0"/>
        <w:spacing w:before="60"/>
        <w:jc w:val="both"/>
      </w:pPr>
      <w:r w:rsidRPr="0025278B">
        <w:rPr>
          <w:rFonts w:cs="Arial"/>
          <w:b/>
        </w:rPr>
        <w:t>DEFECTOS SUBSANABLES</w:t>
      </w:r>
      <w:r w:rsidRPr="0025278B">
        <w:rPr>
          <w:rFonts w:cs="Arial"/>
        </w:rPr>
        <w:t xml:space="preserve">. </w:t>
      </w:r>
      <w:r w:rsidR="0025278B" w:rsidRPr="0025278B">
        <w:t>Los oferentes serán intimados a subsanar los errores u omisiones de acuerdo lo indicado en el Artículo 67 del Decreto 1030/16.</w:t>
      </w:r>
    </w:p>
    <w:p w:rsidR="00A44403" w:rsidRDefault="00674974" w:rsidP="0025278B">
      <w:pPr>
        <w:tabs>
          <w:tab w:val="left" w:pos="567"/>
        </w:tabs>
        <w:suppressAutoHyphens w:val="0"/>
        <w:spacing w:after="40"/>
        <w:ind w:left="357"/>
        <w:jc w:val="both"/>
        <w:rPr>
          <w:rFonts w:cs="Arial"/>
        </w:rPr>
      </w:pPr>
      <w:r w:rsidRPr="0025278B">
        <w:rPr>
          <w:rFonts w:cs="Arial"/>
        </w:rPr>
        <w:t>C</w:t>
      </w:r>
      <w:r w:rsidR="00A44403" w:rsidRPr="0025278B">
        <w:rPr>
          <w:rFonts w:cs="Arial"/>
        </w:rPr>
        <w:t xml:space="preserve">uando la documentación </w:t>
      </w:r>
      <w:proofErr w:type="spellStart"/>
      <w:r w:rsidR="00A44403" w:rsidRPr="0025278B">
        <w:rPr>
          <w:rFonts w:cs="Arial"/>
        </w:rPr>
        <w:t>respaldatoria</w:t>
      </w:r>
      <w:proofErr w:type="spellEnd"/>
      <w:r w:rsidR="00A44403" w:rsidRPr="0025278B">
        <w:rPr>
          <w:rFonts w:cs="Arial"/>
        </w:rPr>
        <w:t xml:space="preserve"> presentada por los Proponentes tuviera defectos de forma, la Comisión Evaluadora requerirá al interesado que proceda a subsanarlos dentro de</w:t>
      </w:r>
      <w:r w:rsidRPr="0025278B">
        <w:rPr>
          <w:rFonts w:cs="Arial"/>
        </w:rPr>
        <w:t xml:space="preserve"> los TRES (3) días</w:t>
      </w:r>
      <w:r w:rsidR="00A44403" w:rsidRPr="0025278B">
        <w:rPr>
          <w:rFonts w:cs="Arial"/>
        </w:rPr>
        <w:t>, contados a partir de la fecha</w:t>
      </w:r>
      <w:r w:rsidR="00A44403" w:rsidRPr="00674974">
        <w:rPr>
          <w:rFonts w:cs="Arial"/>
        </w:rPr>
        <w:t xml:space="preserve"> de recibida la notificación; si no lo hiciera, la Comisión desestimará la propuesta.</w:t>
      </w:r>
    </w:p>
    <w:p w:rsidR="0025278B" w:rsidRDefault="00674974" w:rsidP="00674974">
      <w:pPr>
        <w:numPr>
          <w:ilvl w:val="0"/>
          <w:numId w:val="5"/>
        </w:numPr>
        <w:tabs>
          <w:tab w:val="left" w:pos="567"/>
        </w:tabs>
        <w:suppressAutoHyphens w:val="0"/>
        <w:spacing w:before="60"/>
        <w:jc w:val="both"/>
      </w:pPr>
      <w:r w:rsidRPr="0025278B">
        <w:rPr>
          <w:b/>
        </w:rPr>
        <w:t>CAUSALES NO SUBSANABLES</w:t>
      </w:r>
      <w:r>
        <w:t xml:space="preserve">. Será desestimada la oferta, sin posibilidad de subsanación, en los supuestos del Artículo 66 </w:t>
      </w:r>
      <w:r w:rsidRPr="00863C47">
        <w:t>del Decreto 1030/16</w:t>
      </w:r>
      <w:r>
        <w:t xml:space="preserve"> </w:t>
      </w:r>
    </w:p>
    <w:p w:rsidR="00A9200E" w:rsidRDefault="00125704" w:rsidP="0025278B">
      <w:pPr>
        <w:tabs>
          <w:tab w:val="left" w:pos="567"/>
        </w:tabs>
        <w:suppressAutoHyphens w:val="0"/>
        <w:spacing w:before="60"/>
        <w:ind w:left="360"/>
        <w:jc w:val="both"/>
      </w:pPr>
      <w:r w:rsidRPr="00863C47">
        <w:t xml:space="preserve">Sin perjuicio de las causales de desestimación no subsanables previstas en el </w:t>
      </w:r>
      <w:r w:rsidR="00D76F58" w:rsidRPr="0025278B">
        <w:rPr>
          <w:rFonts w:cs="Arial"/>
          <w:bCs/>
        </w:rPr>
        <w:t>Artículo</w:t>
      </w:r>
      <w:r w:rsidRPr="0025278B">
        <w:rPr>
          <w:rFonts w:cs="Arial"/>
          <w:bCs/>
        </w:rPr>
        <w:t xml:space="preserve"> </w:t>
      </w:r>
      <w:r w:rsidR="00D76F58" w:rsidRPr="0025278B">
        <w:rPr>
          <w:rFonts w:cs="Arial"/>
          <w:bCs/>
        </w:rPr>
        <w:t>66</w:t>
      </w:r>
      <w:r w:rsidRPr="0025278B">
        <w:rPr>
          <w:rFonts w:cs="Arial"/>
          <w:bCs/>
          <w:i/>
        </w:rPr>
        <w:t xml:space="preserve">  </w:t>
      </w:r>
      <w:r w:rsidRPr="00863C47">
        <w:t xml:space="preserve">del Decreto </w:t>
      </w:r>
      <w:r w:rsidR="00D76F58" w:rsidRPr="00863C47">
        <w:t>1030</w:t>
      </w:r>
      <w:r w:rsidRPr="00863C47">
        <w:t>/1</w:t>
      </w:r>
      <w:r w:rsidR="00D76F58" w:rsidRPr="00863C47">
        <w:t>6</w:t>
      </w:r>
      <w:r w:rsidRPr="00863C47">
        <w:t xml:space="preserve">, las Propuestas podrán ser rechazadas por falta de información o por no haber </w:t>
      </w:r>
      <w:r w:rsidRPr="00863C47">
        <w:lastRenderedPageBreak/>
        <w:t>incluido la documentación que a juicio del ORSNA se refiera a aspectos sustanciales de la convocatoria, necesarios para evaluarlas.</w:t>
      </w:r>
    </w:p>
    <w:p w:rsidR="00125704" w:rsidRDefault="0025278B" w:rsidP="006D4AA9">
      <w:pPr>
        <w:numPr>
          <w:ilvl w:val="0"/>
          <w:numId w:val="5"/>
        </w:numPr>
        <w:tabs>
          <w:tab w:val="left" w:pos="567"/>
        </w:tabs>
        <w:suppressAutoHyphens w:val="0"/>
        <w:spacing w:before="60"/>
        <w:jc w:val="both"/>
      </w:pPr>
      <w:r w:rsidRPr="0025278B">
        <w:rPr>
          <w:b/>
        </w:rPr>
        <w:t>PAUTAS PARA LA INELEGIBILIDAD</w:t>
      </w:r>
      <w:r>
        <w:t xml:space="preserve">. </w:t>
      </w:r>
      <w:r w:rsidRPr="00863C47">
        <w:t xml:space="preserve"> </w:t>
      </w:r>
      <w:r w:rsidR="00125704" w:rsidRPr="00863C47">
        <w:t xml:space="preserve">Se desestimarán las ofertas en los supuestos del </w:t>
      </w:r>
      <w:r w:rsidR="00D76F58" w:rsidRPr="00863C47">
        <w:t>Artículo</w:t>
      </w:r>
      <w:r w:rsidR="00125704" w:rsidRPr="00863C47">
        <w:t xml:space="preserve"> </w:t>
      </w:r>
      <w:r w:rsidR="00D76F58" w:rsidRPr="00863C47">
        <w:t>68</w:t>
      </w:r>
      <w:r w:rsidR="00125704" w:rsidRPr="00863C47">
        <w:t xml:space="preserve"> del Decreto </w:t>
      </w:r>
      <w:r w:rsidR="00D76F58" w:rsidRPr="00863C47">
        <w:t>1030</w:t>
      </w:r>
      <w:r w:rsidR="00125704" w:rsidRPr="00863C47">
        <w:t>/1</w:t>
      </w:r>
      <w:r w:rsidR="00D76F58" w:rsidRPr="00863C47">
        <w:t>6</w:t>
      </w:r>
      <w:r w:rsidR="00125704" w:rsidRPr="00863C47">
        <w:t>.</w:t>
      </w:r>
    </w:p>
    <w:p w:rsidR="00A9200E" w:rsidRDefault="00A9200E" w:rsidP="00A9200E">
      <w:pPr>
        <w:tabs>
          <w:tab w:val="left" w:pos="567"/>
        </w:tabs>
        <w:suppressAutoHyphens w:val="0"/>
        <w:jc w:val="both"/>
      </w:pPr>
    </w:p>
    <w:p w:rsidR="00C30505" w:rsidRPr="00581229" w:rsidRDefault="00C30505" w:rsidP="00863C47">
      <w:pPr>
        <w:numPr>
          <w:ilvl w:val="0"/>
          <w:numId w:val="3"/>
        </w:numPr>
        <w:jc w:val="both"/>
        <w:rPr>
          <w:rFonts w:cs="Arial"/>
          <w:b/>
          <w:sz w:val="22"/>
          <w:szCs w:val="22"/>
          <w:u w:val="single"/>
        </w:rPr>
      </w:pPr>
      <w:r w:rsidRPr="00581229">
        <w:rPr>
          <w:rFonts w:cs="Arial"/>
          <w:b/>
          <w:sz w:val="22"/>
          <w:szCs w:val="22"/>
          <w:u w:val="single"/>
        </w:rPr>
        <w:t>MEJORA DE OFERTAS:</w:t>
      </w:r>
    </w:p>
    <w:p w:rsidR="00C30505" w:rsidRDefault="006354BB" w:rsidP="00581229">
      <w:pPr>
        <w:jc w:val="both"/>
      </w:pPr>
      <w:r>
        <w:t xml:space="preserve">El ORSNA </w:t>
      </w:r>
      <w:r w:rsidR="00C30505" w:rsidRPr="00581229">
        <w:t>podrá pedir mejora de precios al oferente que se encuentre primero en el orden de mérito.</w:t>
      </w:r>
    </w:p>
    <w:p w:rsidR="003505E0" w:rsidRDefault="003505E0" w:rsidP="00581229">
      <w:pPr>
        <w:jc w:val="both"/>
      </w:pPr>
    </w:p>
    <w:p w:rsidR="00D76F58" w:rsidRPr="00D76F58" w:rsidRDefault="00D76F58" w:rsidP="00863C47">
      <w:pPr>
        <w:numPr>
          <w:ilvl w:val="0"/>
          <w:numId w:val="3"/>
        </w:numPr>
        <w:jc w:val="both"/>
        <w:rPr>
          <w:rFonts w:cs="Arial"/>
          <w:b/>
          <w:sz w:val="22"/>
          <w:szCs w:val="22"/>
          <w:u w:val="single"/>
        </w:rPr>
      </w:pPr>
      <w:r w:rsidRPr="00D76F58">
        <w:rPr>
          <w:rFonts w:cs="Arial"/>
          <w:b/>
          <w:sz w:val="22"/>
          <w:szCs w:val="22"/>
          <w:u w:val="single"/>
        </w:rPr>
        <w:t>COMUNICAC</w:t>
      </w:r>
      <w:r w:rsidR="006D4AA9">
        <w:rPr>
          <w:rFonts w:cs="Arial"/>
          <w:b/>
          <w:sz w:val="22"/>
          <w:szCs w:val="22"/>
          <w:u w:val="single"/>
        </w:rPr>
        <w:t>IÓN DEL DICTAMEN DE EVALUACIÓN:</w:t>
      </w:r>
    </w:p>
    <w:p w:rsidR="00D76F58" w:rsidRPr="00D76F58" w:rsidRDefault="00D76F58" w:rsidP="00D76F58">
      <w:pPr>
        <w:autoSpaceDE w:val="0"/>
        <w:autoSpaceDN w:val="0"/>
        <w:adjustRightInd w:val="0"/>
        <w:jc w:val="both"/>
      </w:pPr>
      <w:r w:rsidRPr="00D76F58">
        <w:t xml:space="preserve">El dictamen de evaluación de las ofertas se comunicará, utilizando alguno de los medios enumerados en el </w:t>
      </w:r>
      <w:r>
        <w:t>A</w:t>
      </w:r>
      <w:r w:rsidRPr="00D76F58">
        <w:t>rtículo 7</w:t>
      </w:r>
      <w:r>
        <w:t xml:space="preserve"> del Decreto Nº 1030/16</w:t>
      </w:r>
      <w:r w:rsidRPr="00D76F58">
        <w:t>, a todos los oferentes dentro de los DOS (2) días de emitido.</w:t>
      </w:r>
    </w:p>
    <w:p w:rsidR="003505E0" w:rsidRDefault="003505E0" w:rsidP="00581229">
      <w:pPr>
        <w:jc w:val="both"/>
      </w:pPr>
    </w:p>
    <w:p w:rsidR="00D76F58" w:rsidRPr="00D76F58" w:rsidRDefault="00D76F58" w:rsidP="00863C47">
      <w:pPr>
        <w:numPr>
          <w:ilvl w:val="0"/>
          <w:numId w:val="3"/>
        </w:numPr>
        <w:jc w:val="both"/>
        <w:rPr>
          <w:rFonts w:cs="Arial"/>
          <w:b/>
          <w:sz w:val="22"/>
          <w:szCs w:val="22"/>
          <w:u w:val="single"/>
        </w:rPr>
      </w:pPr>
      <w:r w:rsidRPr="00D76F58">
        <w:rPr>
          <w:rFonts w:cs="Arial"/>
          <w:b/>
          <w:sz w:val="22"/>
          <w:szCs w:val="22"/>
          <w:u w:val="single"/>
        </w:rPr>
        <w:t>IMPUGNACI</w:t>
      </w:r>
      <w:r w:rsidR="006D4AA9">
        <w:rPr>
          <w:rFonts w:cs="Arial"/>
          <w:b/>
          <w:sz w:val="22"/>
          <w:szCs w:val="22"/>
          <w:u w:val="single"/>
        </w:rPr>
        <w:t>ONES AL DICTAMEN DE EVALUACIÓN:</w:t>
      </w:r>
    </w:p>
    <w:p w:rsidR="00D76F58" w:rsidRPr="00D76F58" w:rsidRDefault="00D76F58" w:rsidP="00D76F58">
      <w:pPr>
        <w:autoSpaceDE w:val="0"/>
        <w:autoSpaceDN w:val="0"/>
        <w:adjustRightInd w:val="0"/>
        <w:jc w:val="both"/>
      </w:pPr>
      <w:r w:rsidRPr="00D76F58">
        <w:t>Los oferentes podrán impugnar el dictamen de evaluación dentro de los TRES (3) días de su comunicación</w:t>
      </w:r>
      <w:r w:rsidR="006D4AA9">
        <w:t xml:space="preserve"> y</w:t>
      </w:r>
      <w:r w:rsidRPr="00D76F58">
        <w:t xml:space="preserve"> quienes no revistan tal calidad</w:t>
      </w:r>
      <w:r w:rsidR="006D4AA9">
        <w:t>,</w:t>
      </w:r>
      <w:r w:rsidRPr="00D76F58">
        <w:t xml:space="preserve"> podrán impugnarlo dentro de los TRES (3) días de su difusión en el sitio </w:t>
      </w:r>
      <w:r w:rsidRPr="004C5149">
        <w:t xml:space="preserve">de internet de la OFICINA NACIONAL DE CONTRATACIONES, en ambos casos, previa integración de la garantía regulada en el </w:t>
      </w:r>
      <w:r w:rsidR="00494DAB" w:rsidRPr="004C5149">
        <w:t>A</w:t>
      </w:r>
      <w:r w:rsidRPr="004C5149">
        <w:t xml:space="preserve">rtículo 78, inciso d) del </w:t>
      </w:r>
      <w:r w:rsidR="004C5149">
        <w:t>Decreto Nº 1030/16.</w:t>
      </w:r>
    </w:p>
    <w:p w:rsidR="00D76F58" w:rsidRPr="00581229" w:rsidRDefault="00D76F58" w:rsidP="00581229">
      <w:pPr>
        <w:jc w:val="both"/>
      </w:pPr>
    </w:p>
    <w:p w:rsidR="00F10051" w:rsidRPr="00863C47" w:rsidRDefault="00F10051" w:rsidP="00863C47">
      <w:pPr>
        <w:numPr>
          <w:ilvl w:val="0"/>
          <w:numId w:val="3"/>
        </w:numPr>
        <w:jc w:val="both"/>
        <w:rPr>
          <w:rFonts w:cs="Arial"/>
          <w:b/>
          <w:sz w:val="22"/>
          <w:szCs w:val="22"/>
          <w:u w:val="single"/>
        </w:rPr>
      </w:pPr>
      <w:r w:rsidRPr="00581229">
        <w:rPr>
          <w:rFonts w:cs="Arial"/>
          <w:b/>
          <w:sz w:val="22"/>
          <w:szCs w:val="22"/>
          <w:u w:val="single"/>
        </w:rPr>
        <w:t>ADJUDICACIÓN</w:t>
      </w:r>
      <w:r w:rsidRPr="00863C47">
        <w:rPr>
          <w:rFonts w:cs="Arial"/>
          <w:b/>
          <w:sz w:val="22"/>
          <w:szCs w:val="22"/>
          <w:u w:val="single"/>
        </w:rPr>
        <w:t>:</w:t>
      </w:r>
    </w:p>
    <w:p w:rsidR="00F10051" w:rsidRPr="00581229" w:rsidRDefault="00F10051" w:rsidP="00F10051">
      <w:pPr>
        <w:jc w:val="both"/>
        <w:rPr>
          <w:rFonts w:cs="Arial"/>
        </w:rPr>
      </w:pPr>
      <w:r w:rsidRPr="00581229">
        <w:rPr>
          <w:rFonts w:cs="Arial"/>
        </w:rPr>
        <w:t>L</w:t>
      </w:r>
      <w:r w:rsidRPr="00581229">
        <w:t>a adjudicación será decidida por la autoridad competente del ORSNA dentro del plazo de mantenimiento de las Propuestas</w:t>
      </w:r>
      <w:r w:rsidRPr="00581229">
        <w:rPr>
          <w:rFonts w:cs="Arial"/>
        </w:rPr>
        <w:t xml:space="preserve"> y recaerá en la propuesta que a exclusivo juicio del ORSNA sea considerada más conveniente, de acuerdo a lo establecido en el presente Pliego.</w:t>
      </w:r>
    </w:p>
    <w:p w:rsidR="00F10051" w:rsidRPr="00581229" w:rsidRDefault="00F10051" w:rsidP="00F10051">
      <w:pPr>
        <w:jc w:val="both"/>
      </w:pPr>
      <w:r w:rsidRPr="004C5149">
        <w:t>La adjudicación de la totalidad de los Renglones recaerá sobre un único oferente.</w:t>
      </w:r>
    </w:p>
    <w:p w:rsidR="00314762" w:rsidRPr="00581229" w:rsidRDefault="00314762" w:rsidP="00581229">
      <w:pPr>
        <w:jc w:val="both"/>
      </w:pPr>
    </w:p>
    <w:p w:rsidR="0019498E" w:rsidRPr="00863C47" w:rsidRDefault="0019498E" w:rsidP="00863C47">
      <w:pPr>
        <w:numPr>
          <w:ilvl w:val="0"/>
          <w:numId w:val="3"/>
        </w:numPr>
        <w:jc w:val="both"/>
        <w:rPr>
          <w:rFonts w:cs="Arial"/>
          <w:b/>
          <w:sz w:val="22"/>
          <w:szCs w:val="22"/>
          <w:u w:val="single"/>
        </w:rPr>
      </w:pPr>
      <w:r w:rsidRPr="00581229">
        <w:rPr>
          <w:rFonts w:cs="Arial"/>
          <w:b/>
          <w:sz w:val="22"/>
          <w:szCs w:val="22"/>
          <w:u w:val="single"/>
        </w:rPr>
        <w:t>IMPUESTO AL VALOR AGREGADO</w:t>
      </w:r>
      <w:r w:rsidR="00F14989" w:rsidRPr="00863C47">
        <w:rPr>
          <w:rFonts w:cs="Arial"/>
          <w:b/>
          <w:sz w:val="22"/>
          <w:szCs w:val="22"/>
          <w:u w:val="single"/>
        </w:rPr>
        <w:t>:</w:t>
      </w:r>
    </w:p>
    <w:p w:rsidR="0019498E" w:rsidRPr="00581229" w:rsidRDefault="0019498E" w:rsidP="00581229">
      <w:pPr>
        <w:jc w:val="both"/>
      </w:pPr>
      <w:r w:rsidRPr="00581229">
        <w:t>A los efectos de su aplicación deberá considerarse a este Organismo como SUJETO EXENTO.</w:t>
      </w:r>
    </w:p>
    <w:p w:rsidR="0019498E" w:rsidRPr="00581229" w:rsidRDefault="0019498E" w:rsidP="0019498E">
      <w:pPr>
        <w:rPr>
          <w:rFonts w:cs="Arial"/>
        </w:rPr>
      </w:pPr>
    </w:p>
    <w:p w:rsidR="0019498E" w:rsidRPr="00863C47" w:rsidRDefault="0019498E" w:rsidP="00863C47">
      <w:pPr>
        <w:numPr>
          <w:ilvl w:val="0"/>
          <w:numId w:val="3"/>
        </w:numPr>
        <w:jc w:val="both"/>
        <w:rPr>
          <w:rFonts w:cs="Arial"/>
          <w:b/>
          <w:sz w:val="22"/>
          <w:szCs w:val="22"/>
          <w:u w:val="single"/>
        </w:rPr>
      </w:pPr>
      <w:r w:rsidRPr="00581229">
        <w:rPr>
          <w:rFonts w:cs="Arial"/>
          <w:b/>
          <w:sz w:val="22"/>
          <w:szCs w:val="22"/>
          <w:u w:val="single"/>
        </w:rPr>
        <w:t>RECONOCIMIENTO DE CARGOS</w:t>
      </w:r>
      <w:r w:rsidR="00F14989" w:rsidRPr="00863C47">
        <w:rPr>
          <w:rFonts w:cs="Arial"/>
          <w:b/>
          <w:sz w:val="22"/>
          <w:szCs w:val="22"/>
          <w:u w:val="single"/>
        </w:rPr>
        <w:t>:</w:t>
      </w:r>
    </w:p>
    <w:p w:rsidR="0019498E" w:rsidRPr="00581229" w:rsidRDefault="0019498E" w:rsidP="00581229">
      <w:pPr>
        <w:jc w:val="both"/>
      </w:pPr>
      <w:r w:rsidRPr="00581229">
        <w:t>Este Organismo no reconocerá ningún gasto que no esté taxativamente indicado en la oferta.</w:t>
      </w:r>
    </w:p>
    <w:p w:rsidR="004C5149" w:rsidRDefault="004C5149" w:rsidP="00F57C16">
      <w:pPr>
        <w:rPr>
          <w:rFonts w:cs="Arial"/>
        </w:rPr>
      </w:pPr>
    </w:p>
    <w:p w:rsidR="00917506" w:rsidRDefault="00917506" w:rsidP="00863C47">
      <w:pPr>
        <w:numPr>
          <w:ilvl w:val="0"/>
          <w:numId w:val="3"/>
        </w:numPr>
        <w:jc w:val="both"/>
        <w:rPr>
          <w:rFonts w:cs="Arial"/>
          <w:b/>
          <w:sz w:val="22"/>
          <w:szCs w:val="22"/>
          <w:u w:val="single"/>
        </w:rPr>
      </w:pPr>
      <w:r w:rsidRPr="00581229">
        <w:rPr>
          <w:rFonts w:cs="Arial"/>
          <w:b/>
          <w:sz w:val="22"/>
          <w:szCs w:val="22"/>
          <w:u w:val="single"/>
        </w:rPr>
        <w:t>GARANTÍAS</w:t>
      </w:r>
      <w:r w:rsidR="00F14989" w:rsidRPr="00581229">
        <w:rPr>
          <w:rFonts w:cs="Arial"/>
          <w:b/>
          <w:sz w:val="22"/>
          <w:szCs w:val="22"/>
          <w:u w:val="single"/>
        </w:rPr>
        <w:t>:</w:t>
      </w:r>
    </w:p>
    <w:p w:rsidR="003E6969" w:rsidRPr="003E6969" w:rsidRDefault="003E6969" w:rsidP="003E1A94">
      <w:pPr>
        <w:tabs>
          <w:tab w:val="left" w:pos="851"/>
        </w:tabs>
        <w:jc w:val="both"/>
        <w:rPr>
          <w:rFonts w:cs="Arial"/>
        </w:rPr>
      </w:pPr>
    </w:p>
    <w:p w:rsidR="000A0C25" w:rsidRPr="003E6969" w:rsidRDefault="00917506" w:rsidP="004C5149">
      <w:pPr>
        <w:numPr>
          <w:ilvl w:val="0"/>
          <w:numId w:val="16"/>
        </w:numPr>
        <w:spacing w:before="60"/>
        <w:jc w:val="both"/>
      </w:pPr>
      <w:r w:rsidRPr="003E6969">
        <w:rPr>
          <w:b/>
          <w:u w:val="single"/>
        </w:rPr>
        <w:t>MANTENIMIENTO DE OFERTA</w:t>
      </w:r>
      <w:r w:rsidRPr="003E6969">
        <w:t>:</w:t>
      </w:r>
      <w:r w:rsidR="004C5149">
        <w:t xml:space="preserve"> </w:t>
      </w:r>
      <w:r w:rsidR="004C5149" w:rsidRPr="004C5149">
        <w:t>No se requiere la presentación de garantía de mantenimiento de oferta</w:t>
      </w:r>
    </w:p>
    <w:p w:rsidR="00917506" w:rsidRPr="003E6969" w:rsidRDefault="00917506" w:rsidP="00B97FA5">
      <w:pPr>
        <w:numPr>
          <w:ilvl w:val="0"/>
          <w:numId w:val="16"/>
        </w:numPr>
        <w:spacing w:before="60"/>
        <w:ind w:left="714" w:hanging="357"/>
        <w:jc w:val="both"/>
      </w:pPr>
      <w:r w:rsidRPr="003E6969">
        <w:rPr>
          <w:b/>
          <w:u w:val="single"/>
        </w:rPr>
        <w:t>CUMPLIMIENTO DEL CONTRATO</w:t>
      </w:r>
      <w:r w:rsidRPr="003E6969">
        <w:t xml:space="preserve">: </w:t>
      </w:r>
      <w:r w:rsidR="004C5149" w:rsidRPr="004C5149">
        <w:rPr>
          <w:rFonts w:cs="Arial"/>
        </w:rPr>
        <w:t xml:space="preserve">No se requiere la presentación de garantía </w:t>
      </w:r>
      <w:r w:rsidR="004C5149" w:rsidRPr="004C5149">
        <w:t>de cumplimiento de contrato.</w:t>
      </w:r>
    </w:p>
    <w:p w:rsidR="000B2786" w:rsidRPr="00A03CFF" w:rsidRDefault="000B2786" w:rsidP="000B2786">
      <w:pPr>
        <w:numPr>
          <w:ilvl w:val="0"/>
          <w:numId w:val="16"/>
        </w:numPr>
        <w:spacing w:before="60"/>
        <w:ind w:left="714" w:hanging="357"/>
        <w:jc w:val="both"/>
      </w:pPr>
      <w:r w:rsidRPr="00123E3E">
        <w:rPr>
          <w:b/>
          <w:bCs/>
          <w:u w:val="single"/>
        </w:rPr>
        <w:t>DE IMPUGNACIÓN</w:t>
      </w:r>
      <w:r w:rsidRPr="003E6969">
        <w:t>: De acuerdo a lo establecido en el Artículo 78, inciso d) del Decreto N° 1030/</w:t>
      </w:r>
      <w:r w:rsidRPr="00A03CFF">
        <w:t xml:space="preserve">16 y el artículo 32 del PLIEGO ÚNICO DE BASES Y CONDICIONES GENERALES. </w:t>
      </w:r>
    </w:p>
    <w:p w:rsidR="00106F18" w:rsidRPr="00A03CFF" w:rsidRDefault="00106F18" w:rsidP="00106F18">
      <w:pPr>
        <w:spacing w:before="60"/>
        <w:ind w:left="714"/>
        <w:jc w:val="both"/>
      </w:pPr>
      <w:r w:rsidRPr="00A03CFF">
        <w:t>Casos particulares:</w:t>
      </w:r>
    </w:p>
    <w:p w:rsidR="00106F18" w:rsidRPr="00A03CFF" w:rsidRDefault="00106F18" w:rsidP="00A55BB8">
      <w:pPr>
        <w:pStyle w:val="Prrafodelista"/>
        <w:numPr>
          <w:ilvl w:val="0"/>
          <w:numId w:val="28"/>
        </w:numPr>
        <w:ind w:left="1071" w:hanging="357"/>
        <w:jc w:val="both"/>
      </w:pPr>
      <w:r w:rsidRPr="00A03CFF">
        <w:t xml:space="preserve">Impugnante no oferente cuando impugna un dictamen que no aconseja </w:t>
      </w:r>
      <w:r w:rsidR="005B7B37" w:rsidRPr="00A03CFF">
        <w:t>adjudicación</w:t>
      </w:r>
      <w:r w:rsidRPr="00A03CFF">
        <w:t xml:space="preserve"> a ningún oferente: </w:t>
      </w:r>
      <w:r w:rsidR="003675F9" w:rsidRPr="00A03CFF">
        <w:t xml:space="preserve">Se fija la suma de </w:t>
      </w:r>
      <w:r w:rsidRPr="00A03CFF">
        <w:t>PESOS</w:t>
      </w:r>
      <w:r w:rsidR="002B7491" w:rsidRPr="00A03CFF">
        <w:t xml:space="preserve"> DOS MIL</w:t>
      </w:r>
      <w:r w:rsidRPr="00A03CFF">
        <w:t xml:space="preserve"> (</w:t>
      </w:r>
      <w:r w:rsidR="00A03CFF" w:rsidRPr="00A03CFF">
        <w:t>$ 2.000</w:t>
      </w:r>
      <w:r w:rsidR="003675F9" w:rsidRPr="00A03CFF">
        <w:t>) para la garantía.</w:t>
      </w:r>
    </w:p>
    <w:p w:rsidR="003675F9" w:rsidRPr="00A03CFF" w:rsidRDefault="003675F9" w:rsidP="00A55BB8">
      <w:pPr>
        <w:pStyle w:val="Prrafodelista"/>
        <w:numPr>
          <w:ilvl w:val="0"/>
          <w:numId w:val="28"/>
        </w:numPr>
        <w:ind w:left="1071" w:hanging="357"/>
        <w:jc w:val="both"/>
      </w:pPr>
      <w:r w:rsidRPr="00A03CFF">
        <w:t xml:space="preserve">Impugnación a cuestiones generales y particulares del Dictamen: Se fija la suma de </w:t>
      </w:r>
      <w:r w:rsidR="00A03CFF" w:rsidRPr="00A03CFF">
        <w:t>PESOS DOS MIL QUINIENTOS</w:t>
      </w:r>
      <w:r w:rsidR="00A55BB8" w:rsidRPr="00A03CFF">
        <w:t xml:space="preserve"> ($</w:t>
      </w:r>
      <w:r w:rsidR="00A03CFF" w:rsidRPr="00A03CFF">
        <w:t xml:space="preserve"> 2500</w:t>
      </w:r>
      <w:r w:rsidR="00A55BB8" w:rsidRPr="00A03CFF">
        <w:t xml:space="preserve">) </w:t>
      </w:r>
      <w:r w:rsidRPr="00A03CFF">
        <w:t>para la garantía.</w:t>
      </w:r>
    </w:p>
    <w:p w:rsidR="00727C25" w:rsidRDefault="00917506" w:rsidP="00B97FA5">
      <w:pPr>
        <w:numPr>
          <w:ilvl w:val="0"/>
          <w:numId w:val="16"/>
        </w:numPr>
        <w:spacing w:before="60"/>
        <w:ind w:left="714" w:hanging="357"/>
        <w:jc w:val="both"/>
      </w:pPr>
      <w:r w:rsidRPr="00581229">
        <w:rPr>
          <w:b/>
          <w:u w:val="single"/>
        </w:rPr>
        <w:t>EXCEPCIONES</w:t>
      </w:r>
      <w:r w:rsidRPr="00581229">
        <w:t xml:space="preserve">: </w:t>
      </w:r>
    </w:p>
    <w:p w:rsidR="00727C25" w:rsidRDefault="00524FA4" w:rsidP="00A55BB8">
      <w:pPr>
        <w:numPr>
          <w:ilvl w:val="0"/>
          <w:numId w:val="22"/>
        </w:numPr>
        <w:ind w:left="1071" w:hanging="357"/>
        <w:jc w:val="both"/>
      </w:pPr>
      <w:r>
        <w:t>Cuando el monto de la oferta no supere la cantidad de PESOS UN MILLÓN TRESCIENTOS</w:t>
      </w:r>
      <w:r w:rsidR="00A16EF2">
        <w:t xml:space="preserve"> MIL</w:t>
      </w:r>
      <w:r>
        <w:t xml:space="preserve"> ($1.300.000.-) </w:t>
      </w:r>
    </w:p>
    <w:p w:rsidR="00524FA4" w:rsidRDefault="00727C25" w:rsidP="00A55BB8">
      <w:pPr>
        <w:numPr>
          <w:ilvl w:val="0"/>
          <w:numId w:val="22"/>
        </w:numPr>
        <w:ind w:left="1071" w:hanging="357"/>
        <w:jc w:val="both"/>
      </w:pPr>
      <w:r>
        <w:t>C</w:t>
      </w:r>
      <w:r w:rsidR="00524FA4">
        <w:t>uando el monto de la orden de compra, venta o contrato no supere la cantidad de PESOS UN MILLÓN TRESCIENTOS</w:t>
      </w:r>
      <w:r w:rsidR="00A16EF2">
        <w:t xml:space="preserve"> MIL</w:t>
      </w:r>
      <w:r w:rsidR="00524FA4">
        <w:t xml:space="preserve"> ($1.300.000.-), de acuerdo con lo establecido en el Artículo 80 del Decreto Nº 1030/16.</w:t>
      </w:r>
    </w:p>
    <w:p w:rsidR="00CE4FFD" w:rsidRPr="003675F9" w:rsidRDefault="00CE4FFD" w:rsidP="00A55BB8">
      <w:pPr>
        <w:ind w:left="714"/>
        <w:jc w:val="both"/>
      </w:pPr>
      <w:r w:rsidRPr="003675F9">
        <w:t xml:space="preserve">No obstante lo dispuesto, todos los oferentes, adjudicatarios y </w:t>
      </w:r>
      <w:proofErr w:type="spellStart"/>
      <w:r w:rsidRPr="003675F9">
        <w:t>cocontratantes</w:t>
      </w:r>
      <w:proofErr w:type="spellEnd"/>
      <w:r w:rsidRPr="003675F9">
        <w:t xml:space="preserve"> quedan obligados a responder por el importe de la garantía no constituida, de acuerdo al orden de afectación de penalidades establecido en el </w:t>
      </w:r>
      <w:r w:rsidR="003675F9" w:rsidRPr="003675F9">
        <w:t>Decreto N° 1030/16</w:t>
      </w:r>
      <w:r w:rsidRPr="003675F9">
        <w:t xml:space="preserve">, a requerimiento del </w:t>
      </w:r>
      <w:r w:rsidR="003675F9" w:rsidRPr="003675F9">
        <w:t>ORSNA</w:t>
      </w:r>
      <w:r w:rsidRPr="003675F9">
        <w:t xml:space="preserve">, </w:t>
      </w:r>
      <w:r w:rsidRPr="003675F9">
        <w:lastRenderedPageBreak/>
        <w:t>sin que puedan interponer reclamo alguno sino después de obtenido el cobro o de efectuado el pago.</w:t>
      </w:r>
    </w:p>
    <w:p w:rsidR="00524FA4" w:rsidRDefault="00524FA4" w:rsidP="00ED2DD8">
      <w:pPr>
        <w:ind w:left="357"/>
        <w:jc w:val="both"/>
      </w:pPr>
    </w:p>
    <w:p w:rsidR="00CE4FFD" w:rsidRDefault="00DE4192" w:rsidP="00863C47">
      <w:pPr>
        <w:numPr>
          <w:ilvl w:val="0"/>
          <w:numId w:val="3"/>
        </w:numPr>
        <w:jc w:val="both"/>
        <w:rPr>
          <w:rFonts w:cs="Arial"/>
          <w:b/>
          <w:sz w:val="22"/>
          <w:szCs w:val="22"/>
          <w:u w:val="single"/>
        </w:rPr>
      </w:pPr>
      <w:r w:rsidRPr="00581229">
        <w:rPr>
          <w:rFonts w:cs="Arial"/>
          <w:b/>
          <w:sz w:val="22"/>
          <w:szCs w:val="22"/>
          <w:u w:val="single"/>
        </w:rPr>
        <w:t>FORMAS DE GARANTÍAS:</w:t>
      </w:r>
    </w:p>
    <w:p w:rsidR="00CE4FFD" w:rsidRPr="008F1601" w:rsidRDefault="00CE4FFD" w:rsidP="00CE4FFD">
      <w:pPr>
        <w:jc w:val="both"/>
        <w:rPr>
          <w:rFonts w:cs="Arial"/>
          <w:lang w:val="es-AR" w:eastAsia="es-AR"/>
        </w:rPr>
      </w:pPr>
      <w:r w:rsidRPr="00581229">
        <w:rPr>
          <w:rFonts w:cs="Arial"/>
        </w:rPr>
        <w:t xml:space="preserve">De acuerdo a lo establecido en el Artículo </w:t>
      </w:r>
      <w:r w:rsidR="00E11885">
        <w:rPr>
          <w:rFonts w:cs="Arial"/>
        </w:rPr>
        <w:t>39 de</w:t>
      </w:r>
      <w:r w:rsidR="00A16EF2">
        <w:rPr>
          <w:rFonts w:cs="Arial"/>
        </w:rPr>
        <w:t>l PLIEGO UNICO aprobado por</w:t>
      </w:r>
      <w:r w:rsidR="00E11885">
        <w:rPr>
          <w:rFonts w:cs="Arial"/>
        </w:rPr>
        <w:t xml:space="preserve"> Disposición ONC Nº 63/16, </w:t>
      </w:r>
      <w:r w:rsidRPr="008F1601">
        <w:rPr>
          <w:rFonts w:cs="Arial"/>
          <w:lang w:val="es-AR" w:eastAsia="es-AR"/>
        </w:rPr>
        <w:t>podrán constituirse de las siguientes formas, o mediante combinaciones de ellas:</w:t>
      </w:r>
    </w:p>
    <w:p w:rsidR="00E11885" w:rsidRDefault="00C70956" w:rsidP="00715DB7">
      <w:pPr>
        <w:pStyle w:val="EstiloConvietas"/>
        <w:jc w:val="both"/>
        <w:rPr>
          <w:lang w:val="es-AR"/>
        </w:rPr>
      </w:pPr>
      <w:r w:rsidRPr="00E11885">
        <w:rPr>
          <w:lang w:val="es-AR"/>
        </w:rPr>
        <w:t>Con cheque certificado contra una entidad bancaria</w:t>
      </w:r>
      <w:r w:rsidR="00E11885">
        <w:rPr>
          <w:lang w:val="es-AR"/>
        </w:rPr>
        <w:t>.</w:t>
      </w:r>
    </w:p>
    <w:p w:rsidR="00C70956" w:rsidRPr="00C70956" w:rsidRDefault="00C70956" w:rsidP="00E11885">
      <w:pPr>
        <w:pStyle w:val="EstiloConvietas"/>
        <w:jc w:val="both"/>
        <w:rPr>
          <w:lang w:val="es-AR"/>
        </w:rPr>
      </w:pPr>
      <w:r w:rsidRPr="00E11885">
        <w:rPr>
          <w:lang w:val="es-AR"/>
        </w:rPr>
        <w:t>Con seguro de caución, mediante pólizas aprobadas por la SUPERINTENDENCIA DE SEGUROS DE LA NACIÓN</w:t>
      </w:r>
      <w:r w:rsidR="00E11885">
        <w:rPr>
          <w:lang w:val="es-AR"/>
        </w:rPr>
        <w:t>.</w:t>
      </w:r>
    </w:p>
    <w:p w:rsidR="00C70956" w:rsidRDefault="00C70956" w:rsidP="00715DB7">
      <w:pPr>
        <w:pStyle w:val="EstiloConvietas"/>
        <w:jc w:val="both"/>
        <w:rPr>
          <w:lang w:val="es-AR"/>
        </w:rPr>
      </w:pPr>
      <w:r w:rsidRPr="00C70956">
        <w:rPr>
          <w:lang w:val="es-AR"/>
        </w:rPr>
        <w:t xml:space="preserve">Con pagarés a la vista, cuando el importe que resulte de aplicar el porcentaje que corresponda, según se trate de la garantía de mantenimiento de oferta, de cumplimiento de contrato o de impugnación, o bien el monto fijo que se hubiere establecido en el pliego, no supere la suma de DOSCIENTOS SESENTA MÓDULOS (260 M). </w:t>
      </w:r>
    </w:p>
    <w:p w:rsidR="00E11885" w:rsidRPr="00C70956" w:rsidRDefault="00E11885" w:rsidP="00E11885">
      <w:pPr>
        <w:pStyle w:val="EstiloConvietas"/>
        <w:jc w:val="both"/>
        <w:rPr>
          <w:lang w:val="es-AR"/>
        </w:rPr>
      </w:pPr>
      <w:r w:rsidRPr="00C70956">
        <w:rPr>
          <w:lang w:val="es-AR"/>
        </w:rPr>
        <w:t>En efectivo, mediante depósito bancario en la cuenta de la jurisdicción o entidad contratante, o giro postal o bancario.</w:t>
      </w:r>
    </w:p>
    <w:p w:rsidR="00E11885" w:rsidRDefault="00E11885" w:rsidP="00E11885">
      <w:pPr>
        <w:pStyle w:val="EstiloConvietas"/>
        <w:numPr>
          <w:ilvl w:val="0"/>
          <w:numId w:val="0"/>
        </w:numPr>
        <w:jc w:val="both"/>
        <w:rPr>
          <w:lang w:val="es-AR"/>
        </w:rPr>
      </w:pPr>
      <w:r>
        <w:rPr>
          <w:lang w:val="es-AR"/>
        </w:rPr>
        <w:t xml:space="preserve">Y demás formas establecidas en el </w:t>
      </w:r>
      <w:r w:rsidR="00AB407B" w:rsidRPr="00581229">
        <w:rPr>
          <w:rFonts w:cs="Arial"/>
        </w:rPr>
        <w:t xml:space="preserve">Artículo </w:t>
      </w:r>
      <w:r w:rsidR="00AB407B">
        <w:rPr>
          <w:rFonts w:cs="Arial"/>
        </w:rPr>
        <w:t>39 de</w:t>
      </w:r>
      <w:r w:rsidR="00A16EF2">
        <w:rPr>
          <w:rFonts w:cs="Arial"/>
        </w:rPr>
        <w:t>l PLIEGO UNICO aprobado por</w:t>
      </w:r>
      <w:r w:rsidR="00AB407B">
        <w:rPr>
          <w:rFonts w:cs="Arial"/>
        </w:rPr>
        <w:t xml:space="preserve"> Disposición ONC Nº 63/16</w:t>
      </w:r>
      <w:r>
        <w:rPr>
          <w:lang w:val="es-AR"/>
        </w:rPr>
        <w:t>.</w:t>
      </w:r>
    </w:p>
    <w:p w:rsidR="0026111F" w:rsidRDefault="0026111F" w:rsidP="00524FA4">
      <w:pPr>
        <w:pStyle w:val="EstiloConvietas"/>
        <w:numPr>
          <w:ilvl w:val="0"/>
          <w:numId w:val="0"/>
        </w:numPr>
        <w:jc w:val="both"/>
        <w:rPr>
          <w:highlight w:val="green"/>
        </w:rPr>
      </w:pPr>
    </w:p>
    <w:p w:rsidR="00524FA4" w:rsidRPr="00AB407B" w:rsidRDefault="00E11885" w:rsidP="00524FA4">
      <w:pPr>
        <w:pStyle w:val="EstiloConvietas"/>
        <w:numPr>
          <w:ilvl w:val="0"/>
          <w:numId w:val="0"/>
        </w:numPr>
        <w:jc w:val="both"/>
      </w:pPr>
      <w:r w:rsidRPr="00AB407B">
        <w:t>S</w:t>
      </w:r>
      <w:r w:rsidR="00524FA4" w:rsidRPr="00AB407B">
        <w:t xml:space="preserve">e deberá contratar las pólizas con una compañía de seguros autorizada por la SUPERINTENDENCIA DE SEGUROS DE LA </w:t>
      </w:r>
      <w:r w:rsidR="00AB407B" w:rsidRPr="00AB407B">
        <w:t>NACIÓN</w:t>
      </w:r>
      <w:r w:rsidR="00524FA4" w:rsidRPr="00AB407B">
        <w:t xml:space="preserve"> (SSN), la cual deberá estar encuadrada dentro de la rama de actividad “Patrimoniales y Mixtas”.</w:t>
      </w:r>
    </w:p>
    <w:p w:rsidR="00524FA4" w:rsidRPr="00AB407B" w:rsidRDefault="00524FA4" w:rsidP="00524FA4">
      <w:pPr>
        <w:pStyle w:val="EstiloConvietas"/>
        <w:numPr>
          <w:ilvl w:val="0"/>
          <w:numId w:val="0"/>
        </w:numPr>
        <w:jc w:val="both"/>
      </w:pPr>
      <w:r w:rsidRPr="00AB407B">
        <w:t xml:space="preserve">La SSN como autoridad de aplicación analiza cierta información contenida en los Balances Trimestrales que las mismas aseguradoras presentan, y con ella conforman los llamados “Indicadores del Mercado Asegurador”, los cuales se encuentran disponibles en planilla de cálculo  en  </w:t>
      </w:r>
      <w:hyperlink r:id="rId18" w:history="1">
        <w:r w:rsidRPr="00AB407B">
          <w:t>www.ssn.gov.ar</w:t>
        </w:r>
      </w:hyperlink>
      <w:r w:rsidRPr="00AB407B">
        <w:t>,  dentro de la sección Información Estadística y Contable &gt; Información de Estados Contables &gt; Indicadores.</w:t>
      </w:r>
    </w:p>
    <w:p w:rsidR="00057299" w:rsidRDefault="00524FA4" w:rsidP="00524FA4">
      <w:pPr>
        <w:pStyle w:val="EstiloConvietas"/>
        <w:numPr>
          <w:ilvl w:val="0"/>
          <w:numId w:val="0"/>
        </w:numPr>
        <w:jc w:val="both"/>
      </w:pPr>
      <w:r w:rsidRPr="00AB407B">
        <w:t xml:space="preserve">Solo alcanzarán la condición de aceptabilidad, aquellas aseguradoras </w:t>
      </w:r>
      <w:proofErr w:type="spellStart"/>
      <w:r w:rsidRPr="00AB407B">
        <w:t>rankeadas</w:t>
      </w:r>
      <w:proofErr w:type="spellEnd"/>
      <w:r w:rsidRPr="00AB407B">
        <w:t xml:space="preserve"> por los indicadores mencionados, que por lo menos alcancen o superen los valores de referencia del sector en 2 de los 3 indicadores identificados como “C” [Créditos  / Activos], “D” [(Disponibilidad + Inversiones) / Deudas con Asegurados] y “E” [(Disponibilidad + Inversiones + Total de Inmuebles) / (Deudas con Asegurados + Compromisos Técnicos)].</w:t>
      </w:r>
    </w:p>
    <w:p w:rsidR="00524FA4" w:rsidRPr="006B6557" w:rsidRDefault="00057299" w:rsidP="00524FA4">
      <w:pPr>
        <w:pStyle w:val="EstiloConvietas"/>
        <w:numPr>
          <w:ilvl w:val="0"/>
          <w:numId w:val="0"/>
        </w:numPr>
        <w:jc w:val="both"/>
      </w:pPr>
      <w:r>
        <w:t>Si el Organismo lo considere pertinente, podrá solicitar el cambio de póliza cuando no se cumplan los parámetros descriptos.</w:t>
      </w:r>
    </w:p>
    <w:p w:rsidR="003E6969" w:rsidRPr="00581229" w:rsidRDefault="003E6969" w:rsidP="00524FA4">
      <w:pPr>
        <w:pStyle w:val="EstiloConvietas"/>
        <w:numPr>
          <w:ilvl w:val="0"/>
          <w:numId w:val="0"/>
        </w:numPr>
        <w:ind w:left="360" w:hanging="360"/>
      </w:pPr>
    </w:p>
    <w:p w:rsidR="00917506" w:rsidRPr="00863C47" w:rsidRDefault="00352380" w:rsidP="00863C47">
      <w:pPr>
        <w:numPr>
          <w:ilvl w:val="0"/>
          <w:numId w:val="3"/>
        </w:numPr>
        <w:jc w:val="both"/>
        <w:rPr>
          <w:rFonts w:cs="Arial"/>
          <w:b/>
          <w:sz w:val="22"/>
          <w:szCs w:val="22"/>
          <w:u w:val="single"/>
        </w:rPr>
      </w:pPr>
      <w:r>
        <w:rPr>
          <w:rFonts w:cs="Arial"/>
          <w:b/>
          <w:sz w:val="22"/>
          <w:szCs w:val="22"/>
          <w:u w:val="single"/>
        </w:rPr>
        <w:t>ALTA PADRON UNICO DE ENTES</w:t>
      </w:r>
      <w:r w:rsidR="00F14989" w:rsidRPr="00863C47">
        <w:rPr>
          <w:rFonts w:cs="Arial"/>
          <w:b/>
          <w:sz w:val="22"/>
          <w:szCs w:val="22"/>
          <w:u w:val="single"/>
        </w:rPr>
        <w:t>:</w:t>
      </w:r>
    </w:p>
    <w:p w:rsidR="00B17EFA" w:rsidRDefault="0026111F" w:rsidP="00352380">
      <w:pPr>
        <w:pStyle w:val="Textocomentario"/>
        <w:jc w:val="both"/>
      </w:pPr>
      <w:r w:rsidRPr="0026111F">
        <w:t>Para resultar adjudicatario el oferente deberá estar dado de alta en el Padrón Único de Entes del SI</w:t>
      </w:r>
      <w:r w:rsidR="00352380">
        <w:t>STEMA DE INFORMACIÓN FINANCIERA, para ello</w:t>
      </w:r>
      <w:r w:rsidR="00352380" w:rsidRPr="00352380">
        <w:t xml:space="preserve">, deberán ponerse en contacto </w:t>
      </w:r>
      <w:r w:rsidR="00B17EFA" w:rsidRPr="00352380">
        <w:t>con el DEPARTAMENTO CONTABLE</w:t>
      </w:r>
      <w:r w:rsidR="00524FA4" w:rsidRPr="00352380">
        <w:t xml:space="preserve"> </w:t>
      </w:r>
      <w:r w:rsidR="00EF0754" w:rsidRPr="00352380">
        <w:t xml:space="preserve">por mail a </w:t>
      </w:r>
      <w:hyperlink r:id="rId19" w:history="1">
        <w:r w:rsidR="00524FA4" w:rsidRPr="00494C51">
          <w:rPr>
            <w:rStyle w:val="Hipervnculo"/>
          </w:rPr>
          <w:t>contable@orsna.gob.ar</w:t>
        </w:r>
      </w:hyperlink>
    </w:p>
    <w:p w:rsidR="00917506" w:rsidRPr="00581229" w:rsidRDefault="00917506" w:rsidP="00F57C16">
      <w:pPr>
        <w:rPr>
          <w:rFonts w:cs="Arial"/>
        </w:rPr>
      </w:pPr>
    </w:p>
    <w:p w:rsidR="0019498E" w:rsidRPr="00863C47" w:rsidRDefault="00524FA4" w:rsidP="00863C47">
      <w:pPr>
        <w:numPr>
          <w:ilvl w:val="0"/>
          <w:numId w:val="3"/>
        </w:numPr>
        <w:jc w:val="both"/>
        <w:rPr>
          <w:rFonts w:cs="Arial"/>
          <w:b/>
          <w:sz w:val="22"/>
          <w:szCs w:val="22"/>
          <w:u w:val="single"/>
        </w:rPr>
      </w:pPr>
      <w:r>
        <w:rPr>
          <w:rFonts w:cs="Arial"/>
          <w:b/>
          <w:sz w:val="22"/>
          <w:szCs w:val="22"/>
          <w:u w:val="single"/>
        </w:rPr>
        <w:t xml:space="preserve">LUGAR Y </w:t>
      </w:r>
      <w:r w:rsidR="0019498E" w:rsidRPr="00581229">
        <w:rPr>
          <w:rFonts w:cs="Arial"/>
          <w:b/>
          <w:sz w:val="22"/>
          <w:szCs w:val="22"/>
          <w:u w:val="single"/>
        </w:rPr>
        <w:t>PLAZO DE ENTREGA</w:t>
      </w:r>
      <w:r w:rsidR="00F14989" w:rsidRPr="00863C47">
        <w:rPr>
          <w:rFonts w:cs="Arial"/>
          <w:b/>
          <w:sz w:val="22"/>
          <w:szCs w:val="22"/>
          <w:u w:val="single"/>
        </w:rPr>
        <w:t>:</w:t>
      </w:r>
    </w:p>
    <w:p w:rsidR="008D500C" w:rsidDel="0096701C" w:rsidRDefault="0019498E" w:rsidP="00524FA4">
      <w:pPr>
        <w:jc w:val="both"/>
        <w:rPr>
          <w:del w:id="14" w:author="Florencia Deciste" w:date="2016-11-16T09:58:00Z"/>
        </w:rPr>
      </w:pPr>
      <w:r w:rsidRPr="00581229">
        <w:t xml:space="preserve">La entrega se efectuará </w:t>
      </w:r>
      <w:r w:rsidRPr="00505483">
        <w:t xml:space="preserve">dentro de los CINCO (5) días corridos de recibida la Orden de Compra por </w:t>
      </w:r>
      <w:r w:rsidR="00653A5B" w:rsidRPr="00505483">
        <w:t>parte del adjudicatario en</w:t>
      </w:r>
      <w:r w:rsidR="00653A5B">
        <w:t xml:space="preserve"> </w:t>
      </w:r>
    </w:p>
    <w:p w:rsidR="008D500C" w:rsidRPr="00505483" w:rsidRDefault="008D500C" w:rsidP="00524FA4">
      <w:pPr>
        <w:jc w:val="both"/>
      </w:pPr>
      <w:r w:rsidRPr="00505483">
        <w:t>Sede Corrientes: Av. Corrientes 441, Planta Baja (C1043AAE) CABA</w:t>
      </w:r>
      <w:ins w:id="15" w:author="Florencia Deciste" w:date="2016-11-16T09:58:00Z">
        <w:r w:rsidR="0096701C">
          <w:t>.</w:t>
        </w:r>
      </w:ins>
    </w:p>
    <w:p w:rsidR="00524FA4" w:rsidRPr="004C5149" w:rsidRDefault="00524FA4" w:rsidP="00524FA4">
      <w:pPr>
        <w:jc w:val="both"/>
      </w:pPr>
      <w:r w:rsidRPr="004C5149">
        <w:t>Recepción y conformidad de las entregas</w:t>
      </w:r>
      <w:r w:rsidR="008D500C" w:rsidRPr="004C5149">
        <w:t>:</w:t>
      </w:r>
      <w:r w:rsidRPr="004C5149">
        <w:t xml:space="preserve"> COMISIÓN RECEPTORA DE BIENES Y SERVICIOS (4327-3031 / 3340).</w:t>
      </w:r>
    </w:p>
    <w:p w:rsidR="0019498E" w:rsidRPr="00581229" w:rsidRDefault="0019498E" w:rsidP="0019498E">
      <w:pPr>
        <w:rPr>
          <w:rFonts w:cs="Arial"/>
        </w:rPr>
      </w:pPr>
    </w:p>
    <w:p w:rsidR="00062602" w:rsidRPr="00863C47" w:rsidRDefault="00062602" w:rsidP="00863C47">
      <w:pPr>
        <w:numPr>
          <w:ilvl w:val="0"/>
          <w:numId w:val="3"/>
        </w:numPr>
        <w:jc w:val="both"/>
        <w:rPr>
          <w:rFonts w:cs="Arial"/>
          <w:b/>
          <w:sz w:val="22"/>
          <w:szCs w:val="22"/>
          <w:u w:val="single"/>
        </w:rPr>
      </w:pPr>
      <w:r w:rsidRPr="00581229">
        <w:rPr>
          <w:rFonts w:cs="Arial"/>
          <w:b/>
          <w:sz w:val="22"/>
          <w:szCs w:val="22"/>
          <w:u w:val="single"/>
        </w:rPr>
        <w:t>RECEPCIÓN DEFINITIVA</w:t>
      </w:r>
      <w:r w:rsidRPr="00863C47">
        <w:rPr>
          <w:rFonts w:cs="Arial"/>
          <w:b/>
          <w:sz w:val="22"/>
          <w:szCs w:val="22"/>
          <w:u w:val="single"/>
        </w:rPr>
        <w:t>:</w:t>
      </w:r>
    </w:p>
    <w:p w:rsidR="00062602" w:rsidRDefault="00062602" w:rsidP="00062602">
      <w:pPr>
        <w:jc w:val="both"/>
        <w:rPr>
          <w:rFonts w:cs="Arial"/>
        </w:rPr>
      </w:pPr>
      <w:r w:rsidRPr="00581229">
        <w:rPr>
          <w:rFonts w:cs="Arial"/>
        </w:rPr>
        <w:t>La COMISIÓN DE RECEPCIÓN recibirá los bienes con carácter provisional y los recibos o remitos que se firmen quedarán sujetos a la conformidad de la recepción.</w:t>
      </w:r>
    </w:p>
    <w:p w:rsidR="00653A5B" w:rsidRPr="00581229" w:rsidRDefault="00653A5B" w:rsidP="00062602">
      <w:pPr>
        <w:jc w:val="both"/>
        <w:rPr>
          <w:rFonts w:cs="Arial"/>
        </w:rPr>
      </w:pPr>
      <w:r w:rsidRPr="00653A5B">
        <w:rPr>
          <w:rFonts w:cs="Arial"/>
        </w:rPr>
        <w:t>El proveedor estará obligado a retirar los elementos rechazados dentro del plazo que le fije al efecto el Organismo. Vencido el mismo, se considerará que existe renuncia tácita a favor del organismo, pudiendo éste disponer de los elementos. Sin perjuicio de las penalidades que correspondieren, el proveedor cuyos bienes hubieran sido rechazados deberá hacerse cargo de los costos de traslado y, en su caso, de los que se derivaren de la destrucción de los mismos.</w:t>
      </w:r>
    </w:p>
    <w:p w:rsidR="00062602" w:rsidRDefault="00062602" w:rsidP="00062602">
      <w:pPr>
        <w:jc w:val="both"/>
        <w:rPr>
          <w:rFonts w:cs="Arial"/>
        </w:rPr>
      </w:pPr>
    </w:p>
    <w:p w:rsidR="00505483" w:rsidRDefault="00505483" w:rsidP="00062602">
      <w:pPr>
        <w:jc w:val="both"/>
        <w:rPr>
          <w:rFonts w:cs="Arial"/>
        </w:rPr>
      </w:pPr>
    </w:p>
    <w:p w:rsidR="00505483" w:rsidRPr="00581229" w:rsidRDefault="00505483" w:rsidP="00062602">
      <w:pPr>
        <w:jc w:val="both"/>
        <w:rPr>
          <w:rFonts w:cs="Arial"/>
        </w:rPr>
      </w:pPr>
    </w:p>
    <w:p w:rsidR="00062602" w:rsidRPr="00863C47" w:rsidRDefault="00062602" w:rsidP="00863C47">
      <w:pPr>
        <w:numPr>
          <w:ilvl w:val="0"/>
          <w:numId w:val="3"/>
        </w:numPr>
        <w:jc w:val="both"/>
        <w:rPr>
          <w:rFonts w:cs="Arial"/>
          <w:b/>
          <w:sz w:val="22"/>
          <w:szCs w:val="22"/>
          <w:u w:val="single"/>
        </w:rPr>
      </w:pPr>
      <w:r w:rsidRPr="00581229">
        <w:rPr>
          <w:rFonts w:cs="Arial"/>
          <w:b/>
          <w:sz w:val="22"/>
          <w:szCs w:val="22"/>
          <w:u w:val="single"/>
        </w:rPr>
        <w:t>PLAZO PARA LA CONFORMIDAD DE LA RECEPCIÓN:</w:t>
      </w:r>
    </w:p>
    <w:p w:rsidR="00653A5B" w:rsidRDefault="00062602" w:rsidP="00653A5B">
      <w:pPr>
        <w:jc w:val="both"/>
        <w:rPr>
          <w:rFonts w:cs="Arial"/>
        </w:rPr>
      </w:pPr>
      <w:r w:rsidRPr="00581229">
        <w:rPr>
          <w:rFonts w:cs="Arial"/>
        </w:rPr>
        <w:t>La conformidad de la recepción</w:t>
      </w:r>
      <w:r w:rsidR="00653A5B">
        <w:rPr>
          <w:rFonts w:cs="Arial"/>
        </w:rPr>
        <w:t xml:space="preserve"> definitiva</w:t>
      </w:r>
      <w:r w:rsidRPr="00581229">
        <w:rPr>
          <w:rFonts w:cs="Arial"/>
        </w:rPr>
        <w:t xml:space="preserve"> se otorgará dentro del plazo de DIEZ (10) días</w:t>
      </w:r>
      <w:r w:rsidR="00653A5B">
        <w:rPr>
          <w:rFonts w:cs="Arial"/>
        </w:rPr>
        <w:t xml:space="preserve">, a partir de la recepción de los bienes o servicios objeto del contrato. </w:t>
      </w:r>
      <w:r w:rsidR="00653A5B" w:rsidRPr="00653A5B">
        <w:rPr>
          <w:rFonts w:cs="Arial"/>
        </w:rPr>
        <w:t>En caso de silencio, una vez vencido dicho plazo, el proveedor podrá intimar la recepción. Si la dependencia contratante no se expidiera dentro de los DIEZ (10) días siguientes al de la recepción de la intimación, los bienes o servicios se tendrán por recibidos de conformidad.</w:t>
      </w:r>
    </w:p>
    <w:p w:rsidR="00653A5B" w:rsidRDefault="00653A5B" w:rsidP="00062602">
      <w:pPr>
        <w:jc w:val="both"/>
        <w:rPr>
          <w:rFonts w:cs="Arial"/>
        </w:rPr>
      </w:pPr>
    </w:p>
    <w:p w:rsidR="004F23B6" w:rsidRPr="00863C47" w:rsidRDefault="00917506" w:rsidP="00581229">
      <w:pPr>
        <w:numPr>
          <w:ilvl w:val="0"/>
          <w:numId w:val="3"/>
        </w:numPr>
        <w:jc w:val="both"/>
        <w:rPr>
          <w:rFonts w:cs="Arial"/>
          <w:b/>
          <w:sz w:val="22"/>
          <w:szCs w:val="22"/>
          <w:u w:val="single"/>
        </w:rPr>
      </w:pPr>
      <w:r w:rsidRPr="00581229">
        <w:rPr>
          <w:rFonts w:cs="Arial"/>
          <w:b/>
          <w:sz w:val="22"/>
          <w:szCs w:val="22"/>
          <w:u w:val="single"/>
        </w:rPr>
        <w:t>FACTURACIÓN Y FORMA DE PAGO</w:t>
      </w:r>
      <w:r w:rsidR="00F14989" w:rsidRPr="00863C47">
        <w:rPr>
          <w:rFonts w:cs="Arial"/>
          <w:b/>
          <w:sz w:val="22"/>
          <w:szCs w:val="22"/>
          <w:u w:val="single"/>
        </w:rPr>
        <w:t>:</w:t>
      </w:r>
    </w:p>
    <w:p w:rsidR="004F23B6" w:rsidRPr="00581229" w:rsidRDefault="004F23B6" w:rsidP="00581229">
      <w:pPr>
        <w:jc w:val="both"/>
      </w:pPr>
      <w:r w:rsidRPr="00581229">
        <w:t>El pago se efectuará dentro de los QUINCE (15) días hábiles a partir de la presentación de la factura, cumplida y conformada la entrega.</w:t>
      </w:r>
    </w:p>
    <w:p w:rsidR="000D0478" w:rsidRPr="00581229" w:rsidRDefault="000D0478" w:rsidP="00581229">
      <w:pPr>
        <w:jc w:val="both"/>
      </w:pPr>
      <w:r w:rsidRPr="00581229">
        <w:t xml:space="preserve">Conjuntamente con la factura y como requisito indispensable para hacer efectivo el pago, deberá presentar el Formulario 931 de AFIP, correspondiente al mes inmediato anterior; como así también, de corresponder, la acreditación del pago mensual de seguros. </w:t>
      </w:r>
    </w:p>
    <w:p w:rsidR="00A979C9" w:rsidRDefault="00A979C9" w:rsidP="00F57C16">
      <w:pPr>
        <w:rPr>
          <w:rFonts w:cs="Arial"/>
          <w:highlight w:val="red"/>
        </w:rPr>
      </w:pPr>
    </w:p>
    <w:p w:rsidR="00917506" w:rsidRDefault="00917506" w:rsidP="00912162">
      <w:pPr>
        <w:numPr>
          <w:ilvl w:val="0"/>
          <w:numId w:val="3"/>
        </w:numPr>
        <w:jc w:val="both"/>
        <w:rPr>
          <w:rFonts w:cs="Arial"/>
          <w:b/>
          <w:sz w:val="22"/>
          <w:szCs w:val="22"/>
          <w:u w:val="single"/>
        </w:rPr>
      </w:pPr>
      <w:r w:rsidRPr="00912162">
        <w:rPr>
          <w:rFonts w:cs="Arial"/>
          <w:b/>
          <w:sz w:val="22"/>
          <w:szCs w:val="22"/>
          <w:u w:val="single"/>
        </w:rPr>
        <w:t>AMPLIACIONES Y DISMINUCIONES DEL MONTO CONTRACTUAL</w:t>
      </w:r>
      <w:r w:rsidR="00F14989" w:rsidRPr="00912162">
        <w:rPr>
          <w:rFonts w:cs="Arial"/>
          <w:b/>
          <w:sz w:val="22"/>
          <w:szCs w:val="22"/>
          <w:u w:val="single"/>
        </w:rPr>
        <w:t>:</w:t>
      </w:r>
    </w:p>
    <w:p w:rsidR="00C3018A" w:rsidRDefault="00C3018A" w:rsidP="009F11B1">
      <w:pPr>
        <w:jc w:val="both"/>
      </w:pPr>
      <w:r w:rsidRPr="00C3018A">
        <w:t>El aumento o la disminución del monto total del contrato será una facultad unilateral de</w:t>
      </w:r>
      <w:r>
        <w:t>l Organismo</w:t>
      </w:r>
      <w:r w:rsidRPr="00C3018A">
        <w:t>, hasta el límite del VEINTE POR CIENTO (20%)</w:t>
      </w:r>
      <w:r>
        <w:t xml:space="preserve">. </w:t>
      </w:r>
    </w:p>
    <w:p w:rsidR="00C3018A" w:rsidRPr="00C3018A" w:rsidRDefault="00C3018A" w:rsidP="009F11B1">
      <w:pPr>
        <w:jc w:val="both"/>
        <w:rPr>
          <w:lang w:val="es-AR"/>
        </w:rPr>
      </w:pPr>
      <w:r w:rsidRPr="00C3018A">
        <w:rPr>
          <w:lang w:val="es-AR"/>
        </w:rPr>
        <w:t xml:space="preserve">En los casos en que resulte imprescindible para </w:t>
      </w:r>
      <w:r>
        <w:rPr>
          <w:lang w:val="es-AR"/>
        </w:rPr>
        <w:t>el Organismo</w:t>
      </w:r>
      <w:r w:rsidRPr="00C3018A">
        <w:rPr>
          <w:lang w:val="es-AR"/>
        </w:rPr>
        <w:t xml:space="preserve">, el aumento o la disminución podrán exceder el VEINTE POR CIENTO (20%), y se deberá requerir la conformidad del </w:t>
      </w:r>
      <w:proofErr w:type="spellStart"/>
      <w:r w:rsidRPr="00C3018A">
        <w:rPr>
          <w:lang w:val="es-AR"/>
        </w:rPr>
        <w:t>cocontratante</w:t>
      </w:r>
      <w:proofErr w:type="spellEnd"/>
      <w:r w:rsidRPr="00C3018A">
        <w:rPr>
          <w:lang w:val="es-AR"/>
        </w:rPr>
        <w:t xml:space="preserve">, si ésta no fuera aceptada, no generará ningún tipo de responsabilidad al proveedor ni será pasible de ningún tipo de penalidad o sanción. En ningún caso las ampliaciones o disminuciones podrán exceder del TREINTA Y CINCO POR CIENTO (35%) del monto total del contrato, aún con consentimiento del </w:t>
      </w:r>
      <w:proofErr w:type="spellStart"/>
      <w:r w:rsidRPr="00C3018A">
        <w:rPr>
          <w:lang w:val="es-AR"/>
        </w:rPr>
        <w:t>cocontratante</w:t>
      </w:r>
      <w:proofErr w:type="spellEnd"/>
      <w:r w:rsidRPr="00C3018A">
        <w:rPr>
          <w:lang w:val="es-AR"/>
        </w:rPr>
        <w:t>.</w:t>
      </w:r>
    </w:p>
    <w:p w:rsidR="00C3018A" w:rsidRPr="00C3018A" w:rsidRDefault="00C3018A" w:rsidP="009F11B1">
      <w:pPr>
        <w:jc w:val="both"/>
        <w:rPr>
          <w:lang w:val="es-AR"/>
        </w:rPr>
      </w:pPr>
      <w:r w:rsidRPr="00C3018A">
        <w:rPr>
          <w:lang w:val="es-AR"/>
        </w:rPr>
        <w:t>Los aumentos o las disminuciones podrán incidir sobre uno, varios o el total de los renglones de la orden de compra o contrato. En ningún caso el aumento o la disminución podrán exceder los porcentajes antes citados del importe de los renglones sobre los cuales recaiga el aumento o la disminución.</w:t>
      </w:r>
    </w:p>
    <w:p w:rsidR="00C3018A" w:rsidRPr="00C3018A" w:rsidRDefault="00C3018A" w:rsidP="009F11B1">
      <w:pPr>
        <w:jc w:val="both"/>
        <w:rPr>
          <w:lang w:val="es-AR"/>
        </w:rPr>
      </w:pPr>
      <w:r w:rsidRPr="00C3018A">
        <w:rPr>
          <w:lang w:val="es-AR"/>
        </w:rPr>
        <w:t xml:space="preserve">El aumento o la disminución de la prestación </w:t>
      </w:r>
      <w:proofErr w:type="gramStart"/>
      <w:r w:rsidRPr="00C3018A">
        <w:rPr>
          <w:lang w:val="es-AR"/>
        </w:rPr>
        <w:t>podrá</w:t>
      </w:r>
      <w:proofErr w:type="gramEnd"/>
      <w:r w:rsidRPr="00C3018A">
        <w:rPr>
          <w:lang w:val="es-AR"/>
        </w:rPr>
        <w:t xml:space="preserve"> tener lugar en oportunidad de dictarse el acto de adjudicación o durante la ejecución del contrato, incluida la prórroga en su caso o, como máximo, hasta TRES (3) meses después de cumplido el plazo del contrato.</w:t>
      </w:r>
    </w:p>
    <w:p w:rsidR="00C3018A" w:rsidRPr="00C3018A" w:rsidRDefault="00C3018A" w:rsidP="009F11B1">
      <w:pPr>
        <w:jc w:val="both"/>
        <w:rPr>
          <w:lang w:val="es-AR"/>
        </w:rPr>
      </w:pPr>
      <w:r w:rsidRPr="00C3018A">
        <w:rPr>
          <w:lang w:val="es-AR"/>
        </w:rPr>
        <w:t>Cuando por la naturaleza de la prestación exista imposibilidad de fraccionar las unidades para entregar la cantidad exacta contratada, las entregas podrán ser aceptadas en más o en menos, según lo permita el mínimo fraccionable. Estas diferencias serán aumentadas o disminuidas del monto de la facturación correspondiente, sin otro requisito.</w:t>
      </w:r>
    </w:p>
    <w:p w:rsidR="00C3018A" w:rsidRPr="00C3018A" w:rsidRDefault="00C3018A" w:rsidP="009F11B1">
      <w:pPr>
        <w:jc w:val="both"/>
        <w:rPr>
          <w:lang w:val="es-AR"/>
        </w:rPr>
      </w:pPr>
      <w:r w:rsidRPr="00C3018A">
        <w:rPr>
          <w:lang w:val="es-AR"/>
        </w:rPr>
        <w:t>La prerrogativa de aumentar o disminuir el monto total del contrato no podrá en ningún caso ser utilizada para aumentar o disminuir el plazo de duración del mismo.</w:t>
      </w:r>
    </w:p>
    <w:p w:rsidR="00C3018A" w:rsidRDefault="00C3018A" w:rsidP="00863C47"/>
    <w:p w:rsidR="00917506" w:rsidRPr="00863C47" w:rsidRDefault="00917506" w:rsidP="00863C47">
      <w:pPr>
        <w:numPr>
          <w:ilvl w:val="0"/>
          <w:numId w:val="3"/>
        </w:numPr>
        <w:jc w:val="both"/>
        <w:rPr>
          <w:rFonts w:cs="Arial"/>
          <w:b/>
          <w:sz w:val="22"/>
          <w:szCs w:val="22"/>
          <w:u w:val="single"/>
        </w:rPr>
      </w:pPr>
      <w:r w:rsidRPr="00581229">
        <w:rPr>
          <w:rFonts w:cs="Arial"/>
          <w:b/>
          <w:sz w:val="22"/>
          <w:szCs w:val="22"/>
          <w:u w:val="single"/>
        </w:rPr>
        <w:t>LEGISLACIÓN APLICABLE RELATIVA AL COMPRE TRABAJO ARGENTINO</w:t>
      </w:r>
      <w:r w:rsidR="00F14989" w:rsidRPr="00863C47">
        <w:rPr>
          <w:rFonts w:cs="Arial"/>
          <w:b/>
          <w:sz w:val="22"/>
          <w:szCs w:val="22"/>
          <w:u w:val="single"/>
        </w:rPr>
        <w:t>:</w:t>
      </w:r>
    </w:p>
    <w:p w:rsidR="00917506" w:rsidRPr="00581229" w:rsidRDefault="00917506" w:rsidP="00DD4FB1">
      <w:pPr>
        <w:jc w:val="both"/>
      </w:pPr>
      <w:r w:rsidRPr="00581229">
        <w:t>Se deja expresa constancia que, de conformidad con lo preceptuado por la Ley N° 25.551, el Decreto N° 1600/2002 reglamentario de ésta y legislación concordante, el ORSNA otorgará preferencia a la adquisición de bienes de origen nacional, entendiéndose por tales aquellos que han sido producidos o extraídos en la Nación Argentina, siempre que el costo de las materias primas, insumos o materiales importados nacionalizados no supere el CUARENTA POR CIENTO (40%) de su valor bruto de producción (Art. 2° Ley N° 25.551).</w:t>
      </w:r>
    </w:p>
    <w:p w:rsidR="00917506" w:rsidRPr="00581229" w:rsidRDefault="00917506" w:rsidP="00DD4FB1">
      <w:pPr>
        <w:jc w:val="both"/>
      </w:pPr>
      <w:r w:rsidRPr="00581229">
        <w:t>Dicha preferencia operará en el supuesto de que para idénticas o similares prestaciones, en condiciones de pago contado, el precio de los bienes de origen nacional sea hasta un SIETE POR CIENTO (7%) [</w:t>
      </w:r>
      <w:proofErr w:type="gramStart"/>
      <w:r w:rsidRPr="00581229">
        <w:t>bienes</w:t>
      </w:r>
      <w:proofErr w:type="gramEnd"/>
      <w:r w:rsidRPr="00581229">
        <w:t xml:space="preserve"> ofrecidos por sociedades calificadas como PYMES] o CINCO POR CIENTO (5%) [</w:t>
      </w:r>
      <w:proofErr w:type="gramStart"/>
      <w:r w:rsidRPr="00581229">
        <w:t>otras</w:t>
      </w:r>
      <w:proofErr w:type="gramEnd"/>
      <w:r w:rsidRPr="00581229">
        <w:t xml:space="preserve"> empresas] superior al precio del bien de origen no nacional.</w:t>
      </w:r>
    </w:p>
    <w:p w:rsidR="00917506" w:rsidRPr="00581229" w:rsidRDefault="00917506" w:rsidP="00DD4FB1">
      <w:pPr>
        <w:jc w:val="both"/>
      </w:pPr>
      <w:r w:rsidRPr="00581229">
        <w:t>Toda oferta nacional deberá ser acompañada por una declaración jurada mediante la cual se acredite el cumplimiento de las condiciones requeridas para ser considerada como tal.</w:t>
      </w:r>
    </w:p>
    <w:p w:rsidR="00917506" w:rsidRPr="00581229" w:rsidRDefault="00917506" w:rsidP="00DD4FB1">
      <w:pPr>
        <w:jc w:val="both"/>
      </w:pPr>
      <w:r w:rsidRPr="00581229">
        <w:lastRenderedPageBreak/>
        <w:t xml:space="preserve">En caso de bienes que no sean de origen nacional en competencia con bienes de origen nacional, los primeros deberán haber sido nacionalizados o garantizar el oferente su nacionalización y deberán cumplir todas las normas exigidas del mercado local. </w:t>
      </w:r>
    </w:p>
    <w:p w:rsidR="003C6578" w:rsidRPr="00581229" w:rsidRDefault="00903744" w:rsidP="006C09DD">
      <w:pPr>
        <w:pBdr>
          <w:top w:val="single" w:sz="4" w:space="1" w:color="auto"/>
          <w:left w:val="single" w:sz="4" w:space="4" w:color="auto"/>
          <w:bottom w:val="single" w:sz="4" w:space="1" w:color="auto"/>
          <w:right w:val="single" w:sz="4" w:space="4" w:color="auto"/>
        </w:pBdr>
        <w:jc w:val="center"/>
        <w:rPr>
          <w:sz w:val="32"/>
          <w:szCs w:val="32"/>
        </w:rPr>
      </w:pPr>
      <w:r w:rsidRPr="00581229">
        <w:rPr>
          <w:rFonts w:cs="Arial"/>
          <w:bCs/>
        </w:rPr>
        <w:br w:type="page"/>
      </w:r>
      <w:r w:rsidR="003C6578" w:rsidRPr="00581229">
        <w:rPr>
          <w:sz w:val="32"/>
          <w:szCs w:val="32"/>
        </w:rPr>
        <w:lastRenderedPageBreak/>
        <w:t xml:space="preserve">ESPECIFICACIONES </w:t>
      </w:r>
      <w:r w:rsidR="00065450" w:rsidRPr="00581229">
        <w:rPr>
          <w:sz w:val="32"/>
          <w:szCs w:val="32"/>
        </w:rPr>
        <w:t>TÉCNICAS</w:t>
      </w:r>
    </w:p>
    <w:p w:rsidR="00F57C16" w:rsidRPr="00581229" w:rsidRDefault="00F57C16" w:rsidP="00F57C16">
      <w:pPr>
        <w:rPr>
          <w:rFonts w:cs="Arial"/>
        </w:rPr>
      </w:pPr>
    </w:p>
    <w:p w:rsidR="004C5149" w:rsidRPr="00B2452E" w:rsidRDefault="004C5149" w:rsidP="004C5149">
      <w:pPr>
        <w:numPr>
          <w:ilvl w:val="0"/>
          <w:numId w:val="29"/>
        </w:numPr>
        <w:tabs>
          <w:tab w:val="clear" w:pos="720"/>
          <w:tab w:val="num" w:pos="360"/>
          <w:tab w:val="num" w:pos="851"/>
        </w:tabs>
        <w:ind w:left="357" w:hanging="357"/>
        <w:jc w:val="both"/>
      </w:pPr>
      <w:r w:rsidRPr="00B2452E">
        <w:rPr>
          <w:b/>
          <w:u w:val="single"/>
        </w:rPr>
        <w:t>OBJETO</w:t>
      </w:r>
      <w:r w:rsidRPr="00B2452E">
        <w:rPr>
          <w:b/>
        </w:rPr>
        <w:t>:</w:t>
      </w:r>
      <w:r w:rsidRPr="00B2452E">
        <w:t xml:space="preserve"> </w:t>
      </w:r>
      <w:r>
        <w:t xml:space="preserve">Adquisición de </w:t>
      </w:r>
      <w:r w:rsidRPr="00B2452E">
        <w:t>cajas navideñas para el personal del ORGANISMO REGULADOR DEL SISTEMA NACIONAL DE AEROPUERTOS (ORSNA).</w:t>
      </w:r>
    </w:p>
    <w:p w:rsidR="004C5149" w:rsidRPr="00B2452E" w:rsidRDefault="004C5149" w:rsidP="004C5149"/>
    <w:p w:rsidR="004C5149" w:rsidRPr="00B2452E" w:rsidRDefault="004C5149" w:rsidP="004C5149">
      <w:pPr>
        <w:numPr>
          <w:ilvl w:val="0"/>
          <w:numId w:val="29"/>
        </w:numPr>
        <w:tabs>
          <w:tab w:val="clear" w:pos="720"/>
          <w:tab w:val="num" w:pos="360"/>
        </w:tabs>
        <w:ind w:left="357" w:hanging="357"/>
        <w:jc w:val="both"/>
      </w:pPr>
      <w:r w:rsidRPr="00B2452E">
        <w:rPr>
          <w:b/>
          <w:u w:val="single"/>
        </w:rPr>
        <w:t>CANTIDAD DE CAJAS</w:t>
      </w:r>
      <w:r w:rsidRPr="00B2452E">
        <w:rPr>
          <w:b/>
        </w:rPr>
        <w:t xml:space="preserve">: </w:t>
      </w:r>
      <w:r>
        <w:t>TRESCIENTAS</w:t>
      </w:r>
      <w:r w:rsidRPr="00B2452E">
        <w:t xml:space="preserve"> (</w:t>
      </w:r>
      <w:r>
        <w:t>300</w:t>
      </w:r>
      <w:r w:rsidRPr="00B2452E">
        <w:t>) CAJAS.</w:t>
      </w:r>
    </w:p>
    <w:p w:rsidR="004C5149" w:rsidRPr="00B2452E" w:rsidRDefault="004C5149" w:rsidP="004C5149"/>
    <w:p w:rsidR="004C5149" w:rsidRPr="00D44CE6" w:rsidRDefault="004C5149" w:rsidP="004C5149">
      <w:pPr>
        <w:numPr>
          <w:ilvl w:val="0"/>
          <w:numId w:val="29"/>
        </w:numPr>
        <w:tabs>
          <w:tab w:val="clear" w:pos="720"/>
          <w:tab w:val="num" w:pos="360"/>
        </w:tabs>
        <w:ind w:left="357" w:hanging="357"/>
        <w:jc w:val="both"/>
      </w:pPr>
      <w:r w:rsidRPr="00B2452E">
        <w:rPr>
          <w:b/>
          <w:u w:val="single"/>
        </w:rPr>
        <w:t>FORMATO DE LA CAJA</w:t>
      </w:r>
      <w:r w:rsidRPr="00B2452E">
        <w:rPr>
          <w:b/>
        </w:rPr>
        <w:t xml:space="preserve">: </w:t>
      </w:r>
      <w:r w:rsidRPr="00B2452E">
        <w:t xml:space="preserve">La caja deberá ser de material apto para soportar el peso de los productos contenidos, con una manija sobre la cara superior de la misma que permita su traslado teniendo en cuenta el </w:t>
      </w:r>
      <w:r w:rsidRPr="00D44CE6">
        <w:t>peso final, que serán acopiadas en la sede del ORSNA, para luego ser transportada por el personal.</w:t>
      </w:r>
    </w:p>
    <w:p w:rsidR="0093169D" w:rsidRPr="002A2EF9" w:rsidRDefault="00D44CE6" w:rsidP="009D1722">
      <w:pPr>
        <w:ind w:firstLine="357"/>
        <w:jc w:val="both"/>
      </w:pPr>
      <w:r w:rsidRPr="00D44CE6">
        <w:t>Se requiere que e</w:t>
      </w:r>
      <w:r w:rsidR="005E737E" w:rsidRPr="00D44CE6">
        <w:t xml:space="preserve">l </w:t>
      </w:r>
      <w:r w:rsidR="001650B5" w:rsidRPr="00D44CE6">
        <w:t xml:space="preserve">diseño </w:t>
      </w:r>
      <w:r w:rsidR="005E737E" w:rsidRPr="00D44CE6">
        <w:t>de la caja</w:t>
      </w:r>
      <w:r w:rsidRPr="00D44CE6">
        <w:t xml:space="preserve"> sea</w:t>
      </w:r>
      <w:r w:rsidR="005E737E" w:rsidRPr="00D44CE6">
        <w:t xml:space="preserve"> </w:t>
      </w:r>
      <w:r w:rsidRPr="00D44CE6">
        <w:t>preferentemente liso en color blanco o madera.</w:t>
      </w:r>
    </w:p>
    <w:p w:rsidR="004C5149" w:rsidRPr="002A2EF9" w:rsidRDefault="004C5149" w:rsidP="004C5149"/>
    <w:p w:rsidR="004C5149" w:rsidRPr="002A2EF9" w:rsidRDefault="004C5149" w:rsidP="004C5149">
      <w:pPr>
        <w:numPr>
          <w:ilvl w:val="0"/>
          <w:numId w:val="29"/>
        </w:numPr>
        <w:tabs>
          <w:tab w:val="clear" w:pos="720"/>
          <w:tab w:val="num" w:pos="360"/>
        </w:tabs>
        <w:ind w:left="357" w:hanging="357"/>
        <w:jc w:val="both"/>
        <w:rPr>
          <w:b/>
          <w:u w:val="single"/>
        </w:rPr>
      </w:pPr>
      <w:r w:rsidRPr="002A2EF9">
        <w:rPr>
          <w:b/>
          <w:u w:val="single"/>
        </w:rPr>
        <w:t xml:space="preserve">CONTENIDO DE </w:t>
      </w:r>
      <w:smartTag w:uri="urn:schemas-microsoft-com:office:smarttags" w:element="PersonName">
        <w:smartTagPr>
          <w:attr w:name="ProductID" w:val="LA CAJA"/>
        </w:smartTagPr>
        <w:r w:rsidRPr="002A2EF9">
          <w:rPr>
            <w:b/>
            <w:u w:val="single"/>
          </w:rPr>
          <w:t>LA CAJA</w:t>
        </w:r>
      </w:smartTag>
      <w:r w:rsidRPr="002A2EF9">
        <w:t>: Las mercaderías contenidas en las cajas deberán estar en perfecto estado de conservación, los envases tendrán que poseer los rótulos de acuerdo a las especificaciones del Código Alimentario Argentina</w:t>
      </w:r>
    </w:p>
    <w:p w:rsidR="004C5149" w:rsidRPr="002A2EF9" w:rsidRDefault="004C5149" w:rsidP="004C5149">
      <w:pPr>
        <w:jc w:val="both"/>
      </w:pPr>
    </w:p>
    <w:tbl>
      <w:tblPr>
        <w:tblW w:w="908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4"/>
        <w:gridCol w:w="7371"/>
        <w:gridCol w:w="993"/>
      </w:tblGrid>
      <w:tr w:rsidR="004C5149" w:rsidRPr="002A2EF9" w:rsidTr="004C5149">
        <w:trPr>
          <w:cantSplit/>
          <w:trHeight w:val="380"/>
          <w:tblHeader/>
        </w:trPr>
        <w:tc>
          <w:tcPr>
            <w:tcW w:w="724" w:type="dxa"/>
            <w:shd w:val="clear" w:color="auto" w:fill="C0C0C0"/>
            <w:noWrap/>
            <w:vAlign w:val="center"/>
          </w:tcPr>
          <w:p w:rsidR="004C5149" w:rsidRPr="002A2EF9" w:rsidRDefault="004C5149" w:rsidP="004C5149">
            <w:pPr>
              <w:jc w:val="center"/>
              <w:rPr>
                <w:b/>
              </w:rPr>
            </w:pPr>
            <w:r w:rsidRPr="002A2EF9">
              <w:rPr>
                <w:b/>
              </w:rPr>
              <w:t>ÍTEM</w:t>
            </w:r>
          </w:p>
        </w:tc>
        <w:tc>
          <w:tcPr>
            <w:tcW w:w="7371" w:type="dxa"/>
            <w:shd w:val="clear" w:color="auto" w:fill="C0C0C0"/>
            <w:noWrap/>
            <w:vAlign w:val="center"/>
          </w:tcPr>
          <w:p w:rsidR="004C5149" w:rsidRPr="002A2EF9" w:rsidRDefault="004C5149" w:rsidP="004C5149">
            <w:pPr>
              <w:jc w:val="center"/>
              <w:rPr>
                <w:b/>
              </w:rPr>
            </w:pPr>
            <w:r w:rsidRPr="002A2EF9">
              <w:rPr>
                <w:b/>
              </w:rPr>
              <w:t>DESCRIPCIÓN</w:t>
            </w:r>
          </w:p>
        </w:tc>
        <w:tc>
          <w:tcPr>
            <w:tcW w:w="993" w:type="dxa"/>
            <w:shd w:val="clear" w:color="auto" w:fill="C0C0C0"/>
            <w:noWrap/>
            <w:vAlign w:val="center"/>
          </w:tcPr>
          <w:p w:rsidR="004C5149" w:rsidRPr="002A2EF9" w:rsidRDefault="004C5149" w:rsidP="004C5149">
            <w:pPr>
              <w:jc w:val="center"/>
              <w:rPr>
                <w:b/>
              </w:rPr>
            </w:pPr>
            <w:r w:rsidRPr="002A2EF9">
              <w:rPr>
                <w:b/>
              </w:rPr>
              <w:t>CANT.</w:t>
            </w:r>
          </w:p>
        </w:tc>
      </w:tr>
      <w:tr w:rsidR="004C5149" w:rsidRPr="002A2EF9" w:rsidTr="004C5149">
        <w:trPr>
          <w:cantSplit/>
          <w:trHeight w:val="300"/>
        </w:trPr>
        <w:tc>
          <w:tcPr>
            <w:tcW w:w="724" w:type="dxa"/>
            <w:shd w:val="clear" w:color="000000" w:fill="FFFFFF"/>
            <w:noWrap/>
            <w:vAlign w:val="center"/>
          </w:tcPr>
          <w:p w:rsidR="004C5149" w:rsidRPr="002A2EF9" w:rsidRDefault="004C5149" w:rsidP="004C5149">
            <w:pPr>
              <w:jc w:val="center"/>
              <w:rPr>
                <w:b/>
              </w:rPr>
            </w:pPr>
            <w:r>
              <w:rPr>
                <w:b/>
              </w:rPr>
              <w:t>1</w:t>
            </w:r>
          </w:p>
        </w:tc>
        <w:tc>
          <w:tcPr>
            <w:tcW w:w="7371" w:type="dxa"/>
            <w:shd w:val="clear" w:color="000000" w:fill="FFFFFF"/>
            <w:noWrap/>
            <w:vAlign w:val="center"/>
          </w:tcPr>
          <w:p w:rsidR="004C5149" w:rsidRPr="00B2452E" w:rsidRDefault="004C5149" w:rsidP="008E17BA">
            <w:pPr>
              <w:spacing w:before="20" w:after="20"/>
              <w:rPr>
                <w:sz w:val="19"/>
                <w:szCs w:val="19"/>
              </w:rPr>
            </w:pPr>
            <w:r w:rsidRPr="00B2452E">
              <w:rPr>
                <w:sz w:val="19"/>
                <w:szCs w:val="19"/>
              </w:rPr>
              <w:t>Botella de Champagne NO MENO</w:t>
            </w:r>
            <w:r w:rsidR="008E17BA">
              <w:rPr>
                <w:sz w:val="19"/>
                <w:szCs w:val="19"/>
              </w:rPr>
              <w:t>S</w:t>
            </w:r>
            <w:r w:rsidRPr="00B2452E">
              <w:rPr>
                <w:sz w:val="19"/>
                <w:szCs w:val="19"/>
              </w:rPr>
              <w:t xml:space="preserve"> de 750 </w:t>
            </w:r>
            <w:proofErr w:type="spellStart"/>
            <w:r w:rsidRPr="00B2452E">
              <w:rPr>
                <w:sz w:val="19"/>
                <w:szCs w:val="19"/>
              </w:rPr>
              <w:t>cc.</w:t>
            </w:r>
            <w:proofErr w:type="spellEnd"/>
            <w:r w:rsidRPr="00B2452E">
              <w:rPr>
                <w:sz w:val="19"/>
                <w:szCs w:val="19"/>
              </w:rPr>
              <w:t xml:space="preserve">, Con Fecha de Vencimiento NO MENOR a 60 días – </w:t>
            </w:r>
            <w:r w:rsidRPr="00B2452E">
              <w:rPr>
                <w:i/>
                <w:sz w:val="19"/>
                <w:szCs w:val="19"/>
              </w:rPr>
              <w:t xml:space="preserve">Tipo </w:t>
            </w:r>
            <w:r>
              <w:rPr>
                <w:i/>
                <w:sz w:val="19"/>
                <w:szCs w:val="19"/>
              </w:rPr>
              <w:t>CHANDON o similar</w:t>
            </w:r>
            <w:r w:rsidRPr="00B2452E">
              <w:rPr>
                <w:i/>
                <w:sz w:val="19"/>
                <w:szCs w:val="19"/>
              </w:rPr>
              <w:t xml:space="preserve"> – EXTRA BRUT -</w:t>
            </w:r>
            <w:r w:rsidRPr="00B2452E">
              <w:rPr>
                <w:sz w:val="19"/>
                <w:szCs w:val="19"/>
              </w:rPr>
              <w:t xml:space="preserve"> </w:t>
            </w:r>
          </w:p>
        </w:tc>
        <w:tc>
          <w:tcPr>
            <w:tcW w:w="993" w:type="dxa"/>
            <w:shd w:val="clear" w:color="000000" w:fill="FFFFFF"/>
            <w:noWrap/>
            <w:vAlign w:val="center"/>
          </w:tcPr>
          <w:p w:rsidR="004C5149" w:rsidRPr="002A2EF9" w:rsidRDefault="004C5149" w:rsidP="004C5149">
            <w:r w:rsidRPr="002A2EF9">
              <w:t>UNO (1)</w:t>
            </w:r>
          </w:p>
        </w:tc>
      </w:tr>
      <w:tr w:rsidR="004C5149" w:rsidRPr="002A2EF9" w:rsidTr="004C5149">
        <w:trPr>
          <w:cantSplit/>
          <w:trHeight w:val="300"/>
        </w:trPr>
        <w:tc>
          <w:tcPr>
            <w:tcW w:w="724" w:type="dxa"/>
            <w:shd w:val="clear" w:color="000000" w:fill="FFFFFF"/>
            <w:noWrap/>
            <w:vAlign w:val="center"/>
          </w:tcPr>
          <w:p w:rsidR="004C5149" w:rsidRPr="002A2EF9" w:rsidRDefault="004C5149" w:rsidP="004C5149">
            <w:pPr>
              <w:jc w:val="center"/>
              <w:rPr>
                <w:b/>
              </w:rPr>
            </w:pPr>
            <w:r>
              <w:rPr>
                <w:b/>
              </w:rPr>
              <w:t>2</w:t>
            </w:r>
          </w:p>
        </w:tc>
        <w:tc>
          <w:tcPr>
            <w:tcW w:w="7371" w:type="dxa"/>
            <w:shd w:val="clear" w:color="000000" w:fill="FFFFFF"/>
            <w:noWrap/>
            <w:vAlign w:val="center"/>
          </w:tcPr>
          <w:p w:rsidR="004C5149" w:rsidRPr="00B2452E" w:rsidRDefault="004C5149" w:rsidP="008E17BA">
            <w:pPr>
              <w:spacing w:before="20" w:after="20"/>
              <w:rPr>
                <w:sz w:val="19"/>
                <w:szCs w:val="19"/>
              </w:rPr>
            </w:pPr>
            <w:r w:rsidRPr="00B2452E">
              <w:rPr>
                <w:sz w:val="19"/>
                <w:szCs w:val="19"/>
              </w:rPr>
              <w:t>Botella de Vino NO MENO</w:t>
            </w:r>
            <w:r w:rsidR="008E17BA">
              <w:rPr>
                <w:sz w:val="19"/>
                <w:szCs w:val="19"/>
              </w:rPr>
              <w:t>S</w:t>
            </w:r>
            <w:r w:rsidRPr="00B2452E">
              <w:rPr>
                <w:sz w:val="19"/>
                <w:szCs w:val="19"/>
              </w:rPr>
              <w:t xml:space="preserve"> de 750cc., Con Fecha de Vencimiento NO MENOR a 60 días –</w:t>
            </w:r>
            <w:r>
              <w:rPr>
                <w:i/>
                <w:sz w:val="19"/>
                <w:szCs w:val="19"/>
              </w:rPr>
              <w:t>TIPO</w:t>
            </w:r>
            <w:r w:rsidRPr="00B2452E">
              <w:rPr>
                <w:i/>
                <w:sz w:val="19"/>
                <w:szCs w:val="19"/>
              </w:rPr>
              <w:t xml:space="preserve"> ALMA MORA - MALBEC</w:t>
            </w:r>
          </w:p>
        </w:tc>
        <w:tc>
          <w:tcPr>
            <w:tcW w:w="993" w:type="dxa"/>
            <w:shd w:val="clear" w:color="000000" w:fill="FFFFFF"/>
            <w:noWrap/>
            <w:vAlign w:val="center"/>
          </w:tcPr>
          <w:p w:rsidR="004C5149" w:rsidRPr="002A2EF9" w:rsidRDefault="004C5149" w:rsidP="004C5149">
            <w:r w:rsidRPr="002A2EF9">
              <w:t>UNO (1)</w:t>
            </w:r>
          </w:p>
        </w:tc>
      </w:tr>
      <w:tr w:rsidR="004C5149" w:rsidRPr="002A2EF9" w:rsidTr="004C5149">
        <w:trPr>
          <w:cantSplit/>
          <w:trHeight w:val="300"/>
        </w:trPr>
        <w:tc>
          <w:tcPr>
            <w:tcW w:w="724" w:type="dxa"/>
            <w:shd w:val="clear" w:color="000000" w:fill="FFFFFF"/>
            <w:noWrap/>
            <w:vAlign w:val="center"/>
          </w:tcPr>
          <w:p w:rsidR="004C5149" w:rsidRPr="002A2EF9" w:rsidRDefault="004C5149" w:rsidP="004C5149">
            <w:pPr>
              <w:jc w:val="center"/>
              <w:rPr>
                <w:b/>
              </w:rPr>
            </w:pPr>
            <w:r>
              <w:rPr>
                <w:b/>
              </w:rPr>
              <w:t>3</w:t>
            </w:r>
          </w:p>
        </w:tc>
        <w:tc>
          <w:tcPr>
            <w:tcW w:w="7371" w:type="dxa"/>
            <w:shd w:val="clear" w:color="000000" w:fill="FFFFFF"/>
            <w:noWrap/>
            <w:vAlign w:val="center"/>
          </w:tcPr>
          <w:p w:rsidR="004C5149" w:rsidRPr="00B2452E" w:rsidRDefault="004C5149" w:rsidP="008E17BA">
            <w:pPr>
              <w:spacing w:before="20" w:after="20"/>
              <w:rPr>
                <w:sz w:val="19"/>
                <w:szCs w:val="19"/>
              </w:rPr>
            </w:pPr>
            <w:r w:rsidRPr="00B2452E">
              <w:rPr>
                <w:sz w:val="19"/>
                <w:szCs w:val="19"/>
              </w:rPr>
              <w:t>Pan Dulce con frutas</w:t>
            </w:r>
            <w:r>
              <w:rPr>
                <w:sz w:val="19"/>
                <w:szCs w:val="19"/>
              </w:rPr>
              <w:t xml:space="preserve"> secas</w:t>
            </w:r>
            <w:r w:rsidRPr="00B2452E">
              <w:rPr>
                <w:sz w:val="19"/>
                <w:szCs w:val="19"/>
              </w:rPr>
              <w:t>, Envasado al vacío, NO MENO</w:t>
            </w:r>
            <w:r w:rsidR="008E17BA">
              <w:rPr>
                <w:sz w:val="19"/>
                <w:szCs w:val="19"/>
              </w:rPr>
              <w:t>S</w:t>
            </w:r>
            <w:r w:rsidRPr="00B2452E">
              <w:rPr>
                <w:sz w:val="19"/>
                <w:szCs w:val="19"/>
              </w:rPr>
              <w:t xml:space="preserve"> de </w:t>
            </w:r>
            <w:r>
              <w:rPr>
                <w:sz w:val="19"/>
                <w:szCs w:val="19"/>
              </w:rPr>
              <w:t>7</w:t>
            </w:r>
            <w:r w:rsidRPr="00B2452E">
              <w:rPr>
                <w:sz w:val="19"/>
                <w:szCs w:val="19"/>
              </w:rPr>
              <w:t xml:space="preserve">00 gr., con Fecha de Vencimiento NO MENOR a 60 días – </w:t>
            </w:r>
            <w:r>
              <w:rPr>
                <w:i/>
                <w:sz w:val="19"/>
                <w:szCs w:val="19"/>
              </w:rPr>
              <w:t>de tipo artesanal</w:t>
            </w:r>
          </w:p>
        </w:tc>
        <w:tc>
          <w:tcPr>
            <w:tcW w:w="993" w:type="dxa"/>
            <w:shd w:val="clear" w:color="000000" w:fill="FFFFFF"/>
            <w:noWrap/>
            <w:vAlign w:val="center"/>
          </w:tcPr>
          <w:p w:rsidR="004C5149" w:rsidRPr="002A2EF9" w:rsidRDefault="004C5149" w:rsidP="004C5149">
            <w:r w:rsidRPr="002A2EF9">
              <w:t>UNO (1)</w:t>
            </w:r>
          </w:p>
        </w:tc>
      </w:tr>
      <w:tr w:rsidR="004C5149" w:rsidRPr="002A2EF9" w:rsidTr="004C5149">
        <w:trPr>
          <w:cantSplit/>
          <w:trHeight w:val="300"/>
        </w:trPr>
        <w:tc>
          <w:tcPr>
            <w:tcW w:w="724" w:type="dxa"/>
            <w:shd w:val="clear" w:color="000000" w:fill="FFFFFF"/>
            <w:noWrap/>
            <w:vAlign w:val="center"/>
          </w:tcPr>
          <w:p w:rsidR="004C5149" w:rsidRPr="002A2EF9" w:rsidRDefault="004C5149" w:rsidP="004C5149">
            <w:pPr>
              <w:jc w:val="center"/>
              <w:rPr>
                <w:b/>
              </w:rPr>
            </w:pPr>
            <w:r>
              <w:rPr>
                <w:b/>
              </w:rPr>
              <w:t>4</w:t>
            </w:r>
          </w:p>
        </w:tc>
        <w:tc>
          <w:tcPr>
            <w:tcW w:w="7371" w:type="dxa"/>
            <w:shd w:val="clear" w:color="000000" w:fill="FFFFFF"/>
            <w:noWrap/>
            <w:vAlign w:val="center"/>
          </w:tcPr>
          <w:p w:rsidR="004C5149" w:rsidRPr="00B2452E" w:rsidRDefault="004C5149" w:rsidP="004C5149">
            <w:pPr>
              <w:spacing w:before="20" w:after="20"/>
              <w:rPr>
                <w:sz w:val="19"/>
                <w:szCs w:val="19"/>
              </w:rPr>
            </w:pPr>
            <w:r w:rsidRPr="00B2452E">
              <w:rPr>
                <w:sz w:val="19"/>
                <w:szCs w:val="19"/>
              </w:rPr>
              <w:t xml:space="preserve">Budín Tipo Ingles </w:t>
            </w:r>
            <w:r>
              <w:rPr>
                <w:sz w:val="19"/>
                <w:szCs w:val="19"/>
              </w:rPr>
              <w:t>con chips de chocolate</w:t>
            </w:r>
            <w:r w:rsidRPr="00B2452E">
              <w:rPr>
                <w:sz w:val="19"/>
                <w:szCs w:val="19"/>
              </w:rPr>
              <w:t>, envasado al vacío, NO MENOS de 2</w:t>
            </w:r>
            <w:r>
              <w:rPr>
                <w:sz w:val="19"/>
                <w:szCs w:val="19"/>
              </w:rPr>
              <w:t>0</w:t>
            </w:r>
            <w:r w:rsidRPr="00B2452E">
              <w:rPr>
                <w:sz w:val="19"/>
                <w:szCs w:val="19"/>
              </w:rPr>
              <w:t xml:space="preserve">0 gr., con Fecha de Vencimiento NO MENOR a 60 días – </w:t>
            </w:r>
            <w:r>
              <w:rPr>
                <w:i/>
                <w:sz w:val="19"/>
                <w:szCs w:val="19"/>
              </w:rPr>
              <w:t>de tipo artesanal.</w:t>
            </w:r>
          </w:p>
        </w:tc>
        <w:tc>
          <w:tcPr>
            <w:tcW w:w="993" w:type="dxa"/>
            <w:shd w:val="clear" w:color="000000" w:fill="FFFFFF"/>
            <w:noWrap/>
            <w:vAlign w:val="center"/>
          </w:tcPr>
          <w:p w:rsidR="004C5149" w:rsidRPr="002A2EF9" w:rsidRDefault="004C5149" w:rsidP="004C5149">
            <w:r w:rsidRPr="002A2EF9">
              <w:t>UNO (1)</w:t>
            </w:r>
          </w:p>
        </w:tc>
      </w:tr>
      <w:tr w:rsidR="004C5149" w:rsidRPr="002A2EF9" w:rsidTr="004C5149">
        <w:trPr>
          <w:cantSplit/>
          <w:trHeight w:val="300"/>
        </w:trPr>
        <w:tc>
          <w:tcPr>
            <w:tcW w:w="724" w:type="dxa"/>
            <w:shd w:val="clear" w:color="000000" w:fill="FFFFFF"/>
            <w:noWrap/>
            <w:vAlign w:val="center"/>
          </w:tcPr>
          <w:p w:rsidR="004C5149" w:rsidRPr="002A2EF9" w:rsidRDefault="004C5149" w:rsidP="004C5149">
            <w:pPr>
              <w:jc w:val="center"/>
              <w:rPr>
                <w:b/>
              </w:rPr>
            </w:pPr>
            <w:r>
              <w:rPr>
                <w:b/>
              </w:rPr>
              <w:t>5</w:t>
            </w:r>
          </w:p>
        </w:tc>
        <w:tc>
          <w:tcPr>
            <w:tcW w:w="7371" w:type="dxa"/>
            <w:shd w:val="clear" w:color="000000" w:fill="FFFFFF"/>
            <w:noWrap/>
            <w:vAlign w:val="center"/>
          </w:tcPr>
          <w:p w:rsidR="004C5149" w:rsidRPr="00B2452E" w:rsidRDefault="004C5149" w:rsidP="004C5149">
            <w:pPr>
              <w:spacing w:before="20" w:after="20"/>
              <w:rPr>
                <w:sz w:val="19"/>
                <w:szCs w:val="19"/>
              </w:rPr>
            </w:pPr>
            <w:r w:rsidRPr="00B2452E">
              <w:rPr>
                <w:sz w:val="19"/>
                <w:szCs w:val="19"/>
              </w:rPr>
              <w:t xml:space="preserve">Turrón de Maní con Miel, Envasado al Vacío, NO MENOS de </w:t>
            </w:r>
            <w:r>
              <w:rPr>
                <w:sz w:val="19"/>
                <w:szCs w:val="19"/>
              </w:rPr>
              <w:t>8</w:t>
            </w:r>
            <w:r w:rsidRPr="00B2452E">
              <w:rPr>
                <w:sz w:val="19"/>
                <w:szCs w:val="19"/>
              </w:rPr>
              <w:t xml:space="preserve">0 gr., con Fecha de Vencimiento NO MENOR a 60 Días – </w:t>
            </w:r>
            <w:r w:rsidRPr="00B2452E">
              <w:rPr>
                <w:i/>
                <w:sz w:val="19"/>
                <w:szCs w:val="19"/>
              </w:rPr>
              <w:t>Tipo GEORGALOS o ARCOR</w:t>
            </w:r>
          </w:p>
        </w:tc>
        <w:tc>
          <w:tcPr>
            <w:tcW w:w="993" w:type="dxa"/>
            <w:shd w:val="clear" w:color="000000" w:fill="FFFFFF"/>
            <w:noWrap/>
            <w:vAlign w:val="center"/>
          </w:tcPr>
          <w:p w:rsidR="004C5149" w:rsidRPr="002A2EF9" w:rsidRDefault="004C5149" w:rsidP="004C5149">
            <w:r w:rsidRPr="002A2EF9">
              <w:t>UNO (1)</w:t>
            </w:r>
          </w:p>
        </w:tc>
      </w:tr>
      <w:tr w:rsidR="004C5149" w:rsidRPr="002A2EF9" w:rsidTr="004C5149">
        <w:trPr>
          <w:cantSplit/>
          <w:trHeight w:val="300"/>
        </w:trPr>
        <w:tc>
          <w:tcPr>
            <w:tcW w:w="724" w:type="dxa"/>
            <w:shd w:val="clear" w:color="000000" w:fill="FFFFFF"/>
            <w:noWrap/>
            <w:vAlign w:val="center"/>
          </w:tcPr>
          <w:p w:rsidR="004C5149" w:rsidRPr="002A2EF9" w:rsidRDefault="004C5149" w:rsidP="004C5149">
            <w:pPr>
              <w:jc w:val="center"/>
              <w:rPr>
                <w:b/>
              </w:rPr>
            </w:pPr>
            <w:r>
              <w:rPr>
                <w:b/>
              </w:rPr>
              <w:t>6</w:t>
            </w:r>
          </w:p>
        </w:tc>
        <w:tc>
          <w:tcPr>
            <w:tcW w:w="7371" w:type="dxa"/>
            <w:shd w:val="clear" w:color="000000" w:fill="FFFFFF"/>
            <w:noWrap/>
            <w:vAlign w:val="center"/>
          </w:tcPr>
          <w:p w:rsidR="004C5149" w:rsidRPr="00B2452E" w:rsidRDefault="004C5149" w:rsidP="004C5149">
            <w:pPr>
              <w:spacing w:before="20" w:after="20"/>
              <w:rPr>
                <w:sz w:val="19"/>
                <w:szCs w:val="19"/>
              </w:rPr>
            </w:pPr>
            <w:r>
              <w:rPr>
                <w:sz w:val="19"/>
                <w:szCs w:val="19"/>
              </w:rPr>
              <w:t xml:space="preserve">Garrapiñada de </w:t>
            </w:r>
            <w:r w:rsidRPr="00B2452E">
              <w:rPr>
                <w:sz w:val="19"/>
                <w:szCs w:val="19"/>
              </w:rPr>
              <w:t xml:space="preserve">maní NO MENOS de 120 gr., Envasado al Vacío, con fecha de Vencimiento NO MENOR a 60 días. – </w:t>
            </w:r>
            <w:r w:rsidRPr="00B2452E">
              <w:rPr>
                <w:i/>
                <w:sz w:val="19"/>
                <w:szCs w:val="19"/>
              </w:rPr>
              <w:t>Tipo GEORGALOS o ARCOR</w:t>
            </w:r>
            <w:r w:rsidRPr="00B2452E">
              <w:rPr>
                <w:sz w:val="19"/>
                <w:szCs w:val="19"/>
              </w:rPr>
              <w:t xml:space="preserve"> </w:t>
            </w:r>
          </w:p>
        </w:tc>
        <w:tc>
          <w:tcPr>
            <w:tcW w:w="993" w:type="dxa"/>
            <w:shd w:val="clear" w:color="000000" w:fill="FFFFFF"/>
            <w:noWrap/>
            <w:vAlign w:val="center"/>
          </w:tcPr>
          <w:p w:rsidR="004C5149" w:rsidRPr="002A2EF9" w:rsidRDefault="004C5149" w:rsidP="004C5149">
            <w:r w:rsidRPr="002A2EF9">
              <w:t>UNO (1)</w:t>
            </w:r>
          </w:p>
        </w:tc>
      </w:tr>
      <w:tr w:rsidR="004C5149" w:rsidRPr="002A2EF9" w:rsidTr="004C5149">
        <w:trPr>
          <w:cantSplit/>
          <w:trHeight w:val="300"/>
        </w:trPr>
        <w:tc>
          <w:tcPr>
            <w:tcW w:w="724" w:type="dxa"/>
            <w:shd w:val="clear" w:color="000000" w:fill="FFFFFF"/>
            <w:noWrap/>
            <w:vAlign w:val="center"/>
          </w:tcPr>
          <w:p w:rsidR="004C5149" w:rsidRDefault="004C5149" w:rsidP="004C5149">
            <w:pPr>
              <w:jc w:val="center"/>
              <w:rPr>
                <w:b/>
              </w:rPr>
            </w:pPr>
            <w:r>
              <w:rPr>
                <w:b/>
              </w:rPr>
              <w:t>7</w:t>
            </w:r>
          </w:p>
        </w:tc>
        <w:tc>
          <w:tcPr>
            <w:tcW w:w="7371" w:type="dxa"/>
            <w:shd w:val="clear" w:color="000000" w:fill="FFFFFF"/>
            <w:noWrap/>
            <w:vAlign w:val="center"/>
          </w:tcPr>
          <w:p w:rsidR="004C5149" w:rsidRDefault="004C5149" w:rsidP="004C5149">
            <w:pPr>
              <w:spacing w:before="20" w:after="20"/>
              <w:rPr>
                <w:sz w:val="19"/>
                <w:szCs w:val="19"/>
              </w:rPr>
            </w:pPr>
            <w:r>
              <w:rPr>
                <w:sz w:val="19"/>
                <w:szCs w:val="19"/>
              </w:rPr>
              <w:t xml:space="preserve">Barra Dulce de Pasta de Maní NO MENOS de 110 gr., Envasado al Vacío, con Fecha de Vencimiento NO MENOR a 60 días. – </w:t>
            </w:r>
            <w:r>
              <w:rPr>
                <w:i/>
                <w:sz w:val="19"/>
                <w:szCs w:val="19"/>
              </w:rPr>
              <w:t>Tipo MANTECOL o NUCREM o BON o BON</w:t>
            </w:r>
          </w:p>
        </w:tc>
        <w:tc>
          <w:tcPr>
            <w:tcW w:w="993" w:type="dxa"/>
            <w:shd w:val="clear" w:color="000000" w:fill="FFFFFF"/>
            <w:noWrap/>
            <w:vAlign w:val="center"/>
          </w:tcPr>
          <w:p w:rsidR="004C5149" w:rsidRPr="002A2EF9" w:rsidRDefault="004C5149" w:rsidP="004C5149">
            <w:r w:rsidRPr="002A2EF9">
              <w:t>UNO (1)</w:t>
            </w:r>
          </w:p>
        </w:tc>
      </w:tr>
    </w:tbl>
    <w:p w:rsidR="004C5149" w:rsidRPr="002A2EF9" w:rsidRDefault="004C5149" w:rsidP="004C5149">
      <w:pPr>
        <w:rPr>
          <w:rFonts w:cs="Arial"/>
          <w:color w:val="000000"/>
          <w:lang w:val="es-AR" w:eastAsia="es-AR"/>
        </w:rPr>
      </w:pPr>
    </w:p>
    <w:p w:rsidR="004C5149" w:rsidRPr="002A2EF9" w:rsidRDefault="004C5149" w:rsidP="004C5149">
      <w:pPr>
        <w:numPr>
          <w:ilvl w:val="0"/>
          <w:numId w:val="29"/>
        </w:numPr>
        <w:tabs>
          <w:tab w:val="clear" w:pos="720"/>
          <w:tab w:val="num" w:pos="360"/>
        </w:tabs>
        <w:spacing w:after="60"/>
        <w:ind w:left="357" w:hanging="357"/>
        <w:jc w:val="both"/>
      </w:pPr>
      <w:r w:rsidRPr="002A2EF9">
        <w:rPr>
          <w:b/>
          <w:u w:val="single"/>
        </w:rPr>
        <w:t>MARCAS</w:t>
      </w:r>
      <w:r w:rsidRPr="002A2EF9">
        <w:rPr>
          <w:b/>
        </w:rPr>
        <w:t xml:space="preserve">: </w:t>
      </w:r>
      <w:r w:rsidRPr="002A2EF9">
        <w:t>El oferente deberá indicar la marca ofertada de todos los productos ofrecidos, las que deberán ser reconocidas en plaza.</w:t>
      </w:r>
    </w:p>
    <w:p w:rsidR="004C5149" w:rsidRPr="002A2EF9" w:rsidRDefault="004C5149" w:rsidP="004C5149">
      <w:pPr>
        <w:jc w:val="both"/>
        <w:rPr>
          <w:rFonts w:cs="Arial"/>
          <w:color w:val="000000"/>
          <w:sz w:val="4"/>
          <w:szCs w:val="4"/>
          <w:lang w:val="es-AR" w:eastAsia="es-AR"/>
        </w:rPr>
      </w:pPr>
    </w:p>
    <w:p w:rsidR="004C5149" w:rsidRPr="002A2EF9" w:rsidRDefault="004C5149" w:rsidP="004C5149">
      <w:pPr>
        <w:widowControl w:val="0"/>
        <w:pBdr>
          <w:top w:val="single" w:sz="4" w:space="1" w:color="auto"/>
          <w:left w:val="single" w:sz="4" w:space="4" w:color="auto"/>
          <w:bottom w:val="single" w:sz="4" w:space="1" w:color="auto"/>
          <w:right w:val="single" w:sz="4" w:space="4" w:color="auto"/>
        </w:pBdr>
        <w:ind w:left="360"/>
        <w:jc w:val="both"/>
      </w:pPr>
      <w:r w:rsidRPr="002A2EF9">
        <w:t>La marca establecida como “Tipo”, constituye una referencia del presente pliego para que los interesados adviertan la calidad pretendida por el Organismo, de los productos a adquirir objeto de la presente licitación.</w:t>
      </w:r>
    </w:p>
    <w:p w:rsidR="004C5149" w:rsidRDefault="004C5149" w:rsidP="004C5149">
      <w:pPr>
        <w:rPr>
          <w:rFonts w:cs="Arial"/>
        </w:rPr>
      </w:pPr>
    </w:p>
    <w:p w:rsidR="004C5149" w:rsidRDefault="004C5149" w:rsidP="004C5149">
      <w:pPr>
        <w:rPr>
          <w:rFonts w:cs="Arial"/>
        </w:rPr>
      </w:pPr>
    </w:p>
    <w:p w:rsidR="004C5149" w:rsidRPr="002A2EF9" w:rsidRDefault="004C5149" w:rsidP="004C5149">
      <w:pPr>
        <w:rPr>
          <w:rFonts w:cs="Arial"/>
        </w:rPr>
      </w:pPr>
    </w:p>
    <w:p w:rsidR="00A9792A" w:rsidRPr="00581229" w:rsidRDefault="004C5149" w:rsidP="004C5149">
      <w:pPr>
        <w:rPr>
          <w:rFonts w:cs="Arial"/>
          <w:b/>
          <w:bCs/>
          <w:u w:val="single"/>
          <w:lang w:eastAsia="es-AR"/>
        </w:rPr>
      </w:pPr>
      <w:r>
        <w:rPr>
          <w:rFonts w:cs="Arial"/>
          <w:b/>
          <w:bCs/>
          <w:u w:val="single"/>
          <w:lang w:eastAsia="es-AR"/>
        </w:rPr>
        <w:t>A</w:t>
      </w:r>
      <w:r w:rsidR="00A9792A" w:rsidRPr="00581229">
        <w:rPr>
          <w:rFonts w:cs="Arial"/>
          <w:b/>
          <w:bCs/>
          <w:u w:val="single"/>
          <w:lang w:eastAsia="es-AR"/>
        </w:rPr>
        <w:t>CLARACIÓN IMPORTANTE</w:t>
      </w:r>
    </w:p>
    <w:p w:rsidR="00A9792A" w:rsidRPr="00581229" w:rsidRDefault="00A9792A" w:rsidP="00A9792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jc w:val="both"/>
        <w:rPr>
          <w:rFonts w:cs="Arial"/>
          <w:b/>
          <w:bCs/>
          <w:lang w:eastAsia="es-AR"/>
        </w:rPr>
      </w:pPr>
      <w:r w:rsidRPr="00581229">
        <w:rPr>
          <w:rFonts w:cs="Arial"/>
          <w:b/>
          <w:bCs/>
          <w:lang w:eastAsia="es-AR"/>
        </w:rPr>
        <w:t>Para todos los renglones de la presente licitación los oferentes deberán tener en cuenta únicamente lo establecido en el Pliego de Bases y Condiciones Particulares y Especif</w:t>
      </w:r>
      <w:r w:rsidR="001727B8">
        <w:rPr>
          <w:rFonts w:cs="Arial"/>
          <w:b/>
          <w:bCs/>
          <w:lang w:eastAsia="es-AR"/>
        </w:rPr>
        <w:t>icaciones Técnicas aprobado.</w:t>
      </w:r>
    </w:p>
    <w:p w:rsidR="00A9792A" w:rsidRPr="00581229" w:rsidRDefault="00A9792A" w:rsidP="00A9792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jc w:val="both"/>
        <w:rPr>
          <w:rFonts w:cs="Arial"/>
          <w:b/>
          <w:bCs/>
          <w:lang w:eastAsia="es-AR"/>
        </w:rPr>
      </w:pPr>
      <w:r w:rsidRPr="00581229">
        <w:rPr>
          <w:rFonts w:cs="Arial"/>
          <w:b/>
          <w:bCs/>
          <w:lang w:eastAsia="es-AR"/>
        </w:rPr>
        <w:t>El catálogo utilizado no alcanza a describir la totalidad de los aspectos y características pretendidas por el Organismo en las Especificaciones Técnicas.</w:t>
      </w:r>
    </w:p>
    <w:p w:rsidR="00A9792A" w:rsidRPr="00581229" w:rsidRDefault="00A9792A" w:rsidP="00A9792A">
      <w:pPr>
        <w:ind w:left="709" w:hanging="709"/>
        <w:rPr>
          <w:rFonts w:cs="Arial"/>
          <w:sz w:val="26"/>
        </w:rPr>
      </w:pPr>
    </w:p>
    <w:p w:rsidR="00903744" w:rsidRPr="00581229" w:rsidRDefault="002B61D2" w:rsidP="006C09DD">
      <w:pPr>
        <w:pBdr>
          <w:top w:val="single" w:sz="4" w:space="1" w:color="auto"/>
          <w:left w:val="single" w:sz="4" w:space="4" w:color="auto"/>
          <w:bottom w:val="single" w:sz="4" w:space="1" w:color="auto"/>
          <w:right w:val="single" w:sz="4" w:space="4" w:color="auto"/>
        </w:pBdr>
        <w:jc w:val="center"/>
        <w:rPr>
          <w:sz w:val="32"/>
          <w:szCs w:val="32"/>
        </w:rPr>
      </w:pPr>
      <w:r w:rsidRPr="00581229">
        <w:rPr>
          <w:rFonts w:cs="Arial"/>
        </w:rPr>
        <w:br w:type="page"/>
      </w:r>
      <w:r w:rsidR="006407AB" w:rsidRPr="00581229">
        <w:rPr>
          <w:sz w:val="32"/>
          <w:szCs w:val="32"/>
        </w:rPr>
        <w:lastRenderedPageBreak/>
        <w:t xml:space="preserve"> </w:t>
      </w:r>
      <w:r w:rsidR="00903744" w:rsidRPr="00581229">
        <w:rPr>
          <w:sz w:val="32"/>
          <w:szCs w:val="32"/>
        </w:rPr>
        <w:t>ANEXO I – FORMULARIO DE OFERTA</w:t>
      </w:r>
    </w:p>
    <w:p w:rsidR="00903744" w:rsidRPr="00581229" w:rsidRDefault="00903744" w:rsidP="00A4418D">
      <w:pPr>
        <w:rPr>
          <w:rFonts w:cs="Arial"/>
        </w:rPr>
      </w:pPr>
    </w:p>
    <w:p w:rsidR="00314762" w:rsidRPr="00581229" w:rsidRDefault="00314762" w:rsidP="00A4418D">
      <w:pPr>
        <w:rPr>
          <w:rFonts w:cs="Arial"/>
        </w:rPr>
      </w:pPr>
    </w:p>
    <w:tbl>
      <w:tblPr>
        <w:tblW w:w="9238" w:type="dxa"/>
        <w:tblInd w:w="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24"/>
        <w:gridCol w:w="1433"/>
        <w:gridCol w:w="2267"/>
        <w:gridCol w:w="704"/>
        <w:gridCol w:w="1418"/>
        <w:gridCol w:w="1275"/>
        <w:gridCol w:w="1417"/>
      </w:tblGrid>
      <w:tr w:rsidR="00951726" w:rsidRPr="00581229" w:rsidTr="00B2248B">
        <w:trPr>
          <w:trHeight w:val="360"/>
        </w:trPr>
        <w:tc>
          <w:tcPr>
            <w:tcW w:w="724" w:type="dxa"/>
            <w:vMerge w:val="restart"/>
            <w:shd w:val="clear" w:color="auto" w:fill="C0C0C0"/>
            <w:vAlign w:val="center"/>
          </w:tcPr>
          <w:p w:rsidR="00903744" w:rsidRPr="00581229" w:rsidRDefault="00903744" w:rsidP="00A9792A">
            <w:pPr>
              <w:ind w:left="-96" w:right="-80"/>
              <w:jc w:val="center"/>
              <w:rPr>
                <w:b/>
                <w:sz w:val="16"/>
                <w:szCs w:val="16"/>
              </w:rPr>
            </w:pPr>
            <w:r w:rsidRPr="00581229">
              <w:rPr>
                <w:b/>
                <w:sz w:val="16"/>
                <w:szCs w:val="16"/>
              </w:rPr>
              <w:t>Renglón</w:t>
            </w:r>
          </w:p>
        </w:tc>
        <w:tc>
          <w:tcPr>
            <w:tcW w:w="1433" w:type="dxa"/>
            <w:vMerge w:val="restart"/>
            <w:shd w:val="clear" w:color="auto" w:fill="C0C0C0"/>
            <w:vAlign w:val="center"/>
          </w:tcPr>
          <w:p w:rsidR="00903744" w:rsidRPr="00581229" w:rsidRDefault="008114CE" w:rsidP="00A9792A">
            <w:pPr>
              <w:jc w:val="center"/>
              <w:rPr>
                <w:b/>
                <w:sz w:val="16"/>
                <w:szCs w:val="16"/>
              </w:rPr>
            </w:pPr>
            <w:r w:rsidRPr="00581229">
              <w:rPr>
                <w:b/>
                <w:sz w:val="16"/>
                <w:szCs w:val="16"/>
              </w:rPr>
              <w:t>Número de Catálogo</w:t>
            </w:r>
          </w:p>
        </w:tc>
        <w:tc>
          <w:tcPr>
            <w:tcW w:w="2971" w:type="dxa"/>
            <w:gridSpan w:val="2"/>
            <w:vMerge w:val="restart"/>
            <w:shd w:val="clear" w:color="auto" w:fill="C0C0C0"/>
            <w:vAlign w:val="center"/>
          </w:tcPr>
          <w:p w:rsidR="00903744" w:rsidRPr="00581229" w:rsidRDefault="008114CE" w:rsidP="00A9792A">
            <w:pPr>
              <w:jc w:val="center"/>
              <w:rPr>
                <w:b/>
                <w:sz w:val="16"/>
                <w:szCs w:val="16"/>
              </w:rPr>
            </w:pPr>
            <w:r w:rsidRPr="00581229">
              <w:rPr>
                <w:b/>
                <w:sz w:val="16"/>
                <w:szCs w:val="16"/>
              </w:rPr>
              <w:t>DESCRIPCION</w:t>
            </w:r>
          </w:p>
        </w:tc>
        <w:tc>
          <w:tcPr>
            <w:tcW w:w="1418" w:type="dxa"/>
            <w:vMerge w:val="restart"/>
            <w:shd w:val="clear" w:color="auto" w:fill="C0C0C0"/>
            <w:vAlign w:val="center"/>
          </w:tcPr>
          <w:p w:rsidR="00903744" w:rsidRPr="00581229" w:rsidRDefault="008114CE" w:rsidP="00A9792A">
            <w:pPr>
              <w:jc w:val="center"/>
              <w:rPr>
                <w:b/>
                <w:sz w:val="16"/>
                <w:szCs w:val="16"/>
              </w:rPr>
            </w:pPr>
            <w:r w:rsidRPr="00581229">
              <w:rPr>
                <w:b/>
                <w:sz w:val="16"/>
                <w:szCs w:val="16"/>
              </w:rPr>
              <w:t>Cantidad</w:t>
            </w:r>
          </w:p>
        </w:tc>
        <w:tc>
          <w:tcPr>
            <w:tcW w:w="1275" w:type="dxa"/>
            <w:vMerge w:val="restart"/>
            <w:shd w:val="clear" w:color="auto" w:fill="C0C0C0"/>
            <w:vAlign w:val="center"/>
          </w:tcPr>
          <w:p w:rsidR="0067604A" w:rsidRPr="00581229" w:rsidRDefault="00903744" w:rsidP="00A9792A">
            <w:pPr>
              <w:jc w:val="center"/>
              <w:rPr>
                <w:b/>
                <w:sz w:val="16"/>
                <w:szCs w:val="16"/>
              </w:rPr>
            </w:pPr>
            <w:r w:rsidRPr="00581229">
              <w:rPr>
                <w:b/>
                <w:sz w:val="16"/>
                <w:szCs w:val="16"/>
              </w:rPr>
              <w:t>PRECIO UNITARIO</w:t>
            </w:r>
          </w:p>
          <w:p w:rsidR="00903744" w:rsidRPr="00581229" w:rsidRDefault="00903744" w:rsidP="00A9792A">
            <w:pPr>
              <w:jc w:val="center"/>
              <w:rPr>
                <w:b/>
                <w:sz w:val="16"/>
                <w:szCs w:val="16"/>
              </w:rPr>
            </w:pPr>
            <w:r w:rsidRPr="00581229">
              <w:rPr>
                <w:b/>
                <w:sz w:val="16"/>
                <w:szCs w:val="16"/>
              </w:rPr>
              <w:t>IVA INCLUIDO</w:t>
            </w:r>
          </w:p>
        </w:tc>
        <w:tc>
          <w:tcPr>
            <w:tcW w:w="1417" w:type="dxa"/>
            <w:vMerge w:val="restart"/>
            <w:shd w:val="clear" w:color="auto" w:fill="C0C0C0"/>
            <w:vAlign w:val="center"/>
          </w:tcPr>
          <w:p w:rsidR="0067604A" w:rsidRPr="00581229" w:rsidRDefault="00903744" w:rsidP="00A9792A">
            <w:pPr>
              <w:jc w:val="center"/>
              <w:rPr>
                <w:b/>
                <w:sz w:val="16"/>
                <w:szCs w:val="16"/>
              </w:rPr>
            </w:pPr>
            <w:r w:rsidRPr="00581229">
              <w:rPr>
                <w:b/>
                <w:sz w:val="16"/>
                <w:szCs w:val="16"/>
              </w:rPr>
              <w:t>PRECIO TOTAL</w:t>
            </w:r>
          </w:p>
          <w:p w:rsidR="00903744" w:rsidRPr="00581229" w:rsidRDefault="00903744" w:rsidP="00A9792A">
            <w:pPr>
              <w:jc w:val="center"/>
              <w:rPr>
                <w:b/>
                <w:sz w:val="16"/>
                <w:szCs w:val="16"/>
              </w:rPr>
            </w:pPr>
            <w:r w:rsidRPr="00581229">
              <w:rPr>
                <w:b/>
                <w:sz w:val="16"/>
                <w:szCs w:val="16"/>
              </w:rPr>
              <w:t>IVA INCLUIDO</w:t>
            </w:r>
          </w:p>
        </w:tc>
      </w:tr>
      <w:tr w:rsidR="00951726" w:rsidRPr="00581229" w:rsidTr="00B2248B">
        <w:trPr>
          <w:trHeight w:val="189"/>
        </w:trPr>
        <w:tc>
          <w:tcPr>
            <w:tcW w:w="724" w:type="dxa"/>
            <w:vMerge/>
            <w:shd w:val="clear" w:color="auto" w:fill="auto"/>
            <w:vAlign w:val="center"/>
          </w:tcPr>
          <w:p w:rsidR="00903744" w:rsidRPr="00581229" w:rsidRDefault="00903744" w:rsidP="00903744">
            <w:pPr>
              <w:rPr>
                <w:rFonts w:cs="Arial"/>
                <w:b/>
                <w:bCs/>
                <w:sz w:val="14"/>
                <w:szCs w:val="14"/>
              </w:rPr>
            </w:pPr>
          </w:p>
        </w:tc>
        <w:tc>
          <w:tcPr>
            <w:tcW w:w="1433" w:type="dxa"/>
            <w:vMerge/>
            <w:shd w:val="clear" w:color="auto" w:fill="auto"/>
            <w:vAlign w:val="center"/>
          </w:tcPr>
          <w:p w:rsidR="00903744" w:rsidRPr="00581229" w:rsidRDefault="00903744" w:rsidP="00903744">
            <w:pPr>
              <w:rPr>
                <w:rFonts w:cs="Arial"/>
                <w:b/>
                <w:bCs/>
                <w:sz w:val="14"/>
                <w:szCs w:val="14"/>
              </w:rPr>
            </w:pPr>
          </w:p>
        </w:tc>
        <w:tc>
          <w:tcPr>
            <w:tcW w:w="2971" w:type="dxa"/>
            <w:gridSpan w:val="2"/>
            <w:vMerge/>
            <w:shd w:val="clear" w:color="auto" w:fill="auto"/>
            <w:vAlign w:val="center"/>
          </w:tcPr>
          <w:p w:rsidR="00903744" w:rsidRPr="00581229" w:rsidRDefault="00903744" w:rsidP="00903744">
            <w:pPr>
              <w:rPr>
                <w:rFonts w:cs="Arial"/>
                <w:b/>
                <w:bCs/>
                <w:sz w:val="14"/>
                <w:szCs w:val="14"/>
              </w:rPr>
            </w:pPr>
          </w:p>
        </w:tc>
        <w:tc>
          <w:tcPr>
            <w:tcW w:w="1418" w:type="dxa"/>
            <w:vMerge/>
            <w:shd w:val="clear" w:color="auto" w:fill="auto"/>
            <w:vAlign w:val="center"/>
          </w:tcPr>
          <w:p w:rsidR="00903744" w:rsidRPr="00581229" w:rsidRDefault="00903744" w:rsidP="00903744">
            <w:pPr>
              <w:rPr>
                <w:rFonts w:cs="Arial"/>
                <w:b/>
                <w:bCs/>
                <w:sz w:val="28"/>
                <w:szCs w:val="28"/>
              </w:rPr>
            </w:pPr>
          </w:p>
        </w:tc>
        <w:tc>
          <w:tcPr>
            <w:tcW w:w="1275" w:type="dxa"/>
            <w:vMerge/>
            <w:shd w:val="clear" w:color="auto" w:fill="auto"/>
            <w:vAlign w:val="center"/>
          </w:tcPr>
          <w:p w:rsidR="00903744" w:rsidRPr="00581229" w:rsidRDefault="00903744" w:rsidP="00903744">
            <w:pPr>
              <w:rPr>
                <w:rFonts w:cs="Arial"/>
                <w:b/>
                <w:bCs/>
                <w:sz w:val="14"/>
                <w:szCs w:val="14"/>
              </w:rPr>
            </w:pPr>
          </w:p>
        </w:tc>
        <w:tc>
          <w:tcPr>
            <w:tcW w:w="1417" w:type="dxa"/>
            <w:vMerge/>
            <w:shd w:val="clear" w:color="auto" w:fill="auto"/>
            <w:vAlign w:val="center"/>
          </w:tcPr>
          <w:p w:rsidR="00903744" w:rsidRPr="00581229" w:rsidRDefault="00903744" w:rsidP="00903744">
            <w:pPr>
              <w:rPr>
                <w:rFonts w:cs="Arial"/>
                <w:b/>
                <w:bCs/>
                <w:sz w:val="14"/>
                <w:szCs w:val="14"/>
              </w:rPr>
            </w:pPr>
          </w:p>
        </w:tc>
      </w:tr>
      <w:tr w:rsidR="00F81225" w:rsidRPr="00581229" w:rsidTr="00B2248B">
        <w:trPr>
          <w:trHeight w:val="510"/>
        </w:trPr>
        <w:tc>
          <w:tcPr>
            <w:tcW w:w="724" w:type="dxa"/>
            <w:shd w:val="clear" w:color="auto" w:fill="auto"/>
            <w:vAlign w:val="center"/>
          </w:tcPr>
          <w:p w:rsidR="00F81225" w:rsidRPr="00581229" w:rsidRDefault="00F81225" w:rsidP="00100266">
            <w:pPr>
              <w:jc w:val="center"/>
              <w:rPr>
                <w:rFonts w:cs="Arial"/>
                <w:b/>
                <w:bCs/>
                <w:sz w:val="24"/>
                <w:szCs w:val="24"/>
              </w:rPr>
            </w:pPr>
            <w:r w:rsidRPr="00581229">
              <w:rPr>
                <w:rFonts w:cs="Arial"/>
                <w:b/>
                <w:bCs/>
                <w:sz w:val="24"/>
                <w:szCs w:val="24"/>
              </w:rPr>
              <w:t>1</w:t>
            </w:r>
          </w:p>
        </w:tc>
        <w:tc>
          <w:tcPr>
            <w:tcW w:w="1433" w:type="dxa"/>
            <w:shd w:val="clear" w:color="auto" w:fill="auto"/>
            <w:vAlign w:val="center"/>
          </w:tcPr>
          <w:p w:rsidR="00F81225" w:rsidRPr="00581229" w:rsidRDefault="00B2248B" w:rsidP="000E5ABC">
            <w:pPr>
              <w:spacing w:line="276" w:lineRule="auto"/>
              <w:jc w:val="center"/>
              <w:rPr>
                <w:rFonts w:eastAsia="Calibri" w:cs="Arial"/>
                <w:bCs/>
                <w:sz w:val="16"/>
                <w:szCs w:val="16"/>
                <w:highlight w:val="red"/>
              </w:rPr>
            </w:pPr>
            <w:r w:rsidRPr="002A2EF9">
              <w:rPr>
                <w:rFonts w:eastAsia="Calibri" w:cs="Arial"/>
                <w:bCs/>
                <w:sz w:val="16"/>
                <w:szCs w:val="16"/>
              </w:rPr>
              <w:t>211-04698-0011</w:t>
            </w:r>
          </w:p>
        </w:tc>
        <w:tc>
          <w:tcPr>
            <w:tcW w:w="2971" w:type="dxa"/>
            <w:gridSpan w:val="2"/>
            <w:shd w:val="clear" w:color="auto" w:fill="auto"/>
            <w:vAlign w:val="center"/>
          </w:tcPr>
          <w:p w:rsidR="00F81225" w:rsidRPr="00581229" w:rsidRDefault="00B2248B" w:rsidP="00B2248B">
            <w:pPr>
              <w:spacing w:before="60" w:after="60"/>
              <w:jc w:val="both"/>
              <w:rPr>
                <w:sz w:val="18"/>
                <w:szCs w:val="18"/>
                <w:highlight w:val="red"/>
              </w:rPr>
            </w:pPr>
            <w:r w:rsidRPr="002A2EF9">
              <w:rPr>
                <w:rFonts w:cs="Arial"/>
                <w:b/>
                <w:bCs/>
              </w:rPr>
              <w:t xml:space="preserve">CAJAS NAVIDEÑAS </w:t>
            </w:r>
            <w:r w:rsidRPr="002A2EF9">
              <w:rPr>
                <w:rFonts w:cs="Arial"/>
                <w:bCs/>
              </w:rPr>
              <w:t xml:space="preserve">con </w:t>
            </w:r>
            <w:r>
              <w:rPr>
                <w:rFonts w:cs="Arial"/>
                <w:bCs/>
              </w:rPr>
              <w:t>SIETE</w:t>
            </w:r>
            <w:r w:rsidRPr="002A2EF9">
              <w:rPr>
                <w:rFonts w:cs="Arial"/>
                <w:bCs/>
              </w:rPr>
              <w:t xml:space="preserve"> (</w:t>
            </w:r>
            <w:r>
              <w:rPr>
                <w:rFonts w:cs="Arial"/>
                <w:bCs/>
              </w:rPr>
              <w:t>7</w:t>
            </w:r>
            <w:r w:rsidRPr="002A2EF9">
              <w:rPr>
                <w:rFonts w:cs="Arial"/>
                <w:bCs/>
              </w:rPr>
              <w:t>) productos de acuerdo a las especificaciones técnicas</w:t>
            </w:r>
          </w:p>
        </w:tc>
        <w:tc>
          <w:tcPr>
            <w:tcW w:w="1418" w:type="dxa"/>
            <w:shd w:val="clear" w:color="auto" w:fill="auto"/>
            <w:vAlign w:val="center"/>
          </w:tcPr>
          <w:p w:rsidR="00A9792A" w:rsidRPr="00581229" w:rsidRDefault="00B2248B" w:rsidP="00B2248B">
            <w:pPr>
              <w:jc w:val="center"/>
              <w:rPr>
                <w:rFonts w:cs="Arial"/>
                <w:b/>
                <w:highlight w:val="red"/>
              </w:rPr>
            </w:pPr>
            <w:r>
              <w:rPr>
                <w:rFonts w:cs="Arial"/>
                <w:b/>
                <w:sz w:val="18"/>
                <w:szCs w:val="18"/>
              </w:rPr>
              <w:t>TRESCIENTAS (300)</w:t>
            </w:r>
          </w:p>
        </w:tc>
        <w:tc>
          <w:tcPr>
            <w:tcW w:w="1275" w:type="dxa"/>
            <w:shd w:val="clear" w:color="auto" w:fill="auto"/>
            <w:vAlign w:val="center"/>
          </w:tcPr>
          <w:p w:rsidR="00F81225" w:rsidRPr="00581229" w:rsidRDefault="00F81225" w:rsidP="0067604A">
            <w:pPr>
              <w:rPr>
                <w:rFonts w:cs="Arial"/>
                <w:b/>
                <w:bCs/>
              </w:rPr>
            </w:pPr>
          </w:p>
        </w:tc>
        <w:tc>
          <w:tcPr>
            <w:tcW w:w="1417" w:type="dxa"/>
            <w:shd w:val="clear" w:color="auto" w:fill="auto"/>
            <w:vAlign w:val="center"/>
          </w:tcPr>
          <w:p w:rsidR="00F81225" w:rsidRPr="00581229" w:rsidRDefault="00F81225" w:rsidP="0067604A">
            <w:pPr>
              <w:rPr>
                <w:rFonts w:cs="Arial"/>
                <w:b/>
                <w:bCs/>
              </w:rPr>
            </w:pPr>
          </w:p>
        </w:tc>
      </w:tr>
      <w:tr w:rsidR="00F81225" w:rsidRPr="00581229" w:rsidTr="00B2248B">
        <w:trPr>
          <w:trHeight w:val="667"/>
        </w:trPr>
        <w:tc>
          <w:tcPr>
            <w:tcW w:w="6546" w:type="dxa"/>
            <w:gridSpan w:val="5"/>
            <w:shd w:val="clear" w:color="auto" w:fill="auto"/>
            <w:vAlign w:val="center"/>
          </w:tcPr>
          <w:p w:rsidR="00F81225" w:rsidRPr="00581229" w:rsidRDefault="00F81225" w:rsidP="00F57C16">
            <w:pPr>
              <w:jc w:val="center"/>
              <w:rPr>
                <w:rFonts w:cs="Arial"/>
                <w:sz w:val="14"/>
                <w:szCs w:val="14"/>
              </w:rPr>
            </w:pPr>
            <w:r w:rsidRPr="00581229">
              <w:rPr>
                <w:rFonts w:cs="Arial"/>
              </w:rPr>
              <w:t>MONTO TOTAL OFERTADO</w:t>
            </w:r>
          </w:p>
        </w:tc>
        <w:tc>
          <w:tcPr>
            <w:tcW w:w="2692" w:type="dxa"/>
            <w:gridSpan w:val="2"/>
            <w:shd w:val="clear" w:color="auto" w:fill="auto"/>
            <w:vAlign w:val="center"/>
          </w:tcPr>
          <w:p w:rsidR="00F81225" w:rsidRPr="00581229" w:rsidRDefault="00F81225" w:rsidP="008114CE">
            <w:pPr>
              <w:jc w:val="right"/>
              <w:rPr>
                <w:rFonts w:cs="Arial"/>
                <w:sz w:val="14"/>
                <w:szCs w:val="14"/>
              </w:rPr>
            </w:pPr>
          </w:p>
        </w:tc>
      </w:tr>
      <w:tr w:rsidR="00F81225" w:rsidRPr="00581229" w:rsidTr="00B2248B">
        <w:tblPrEx>
          <w:tblCellMar>
            <w:left w:w="0" w:type="dxa"/>
            <w:right w:w="0" w:type="dxa"/>
          </w:tblCellMar>
        </w:tblPrEx>
        <w:trPr>
          <w:trHeight w:val="963"/>
          <w:tblHeader/>
        </w:trPr>
        <w:tc>
          <w:tcPr>
            <w:tcW w:w="4424" w:type="dxa"/>
            <w:gridSpan w:val="3"/>
            <w:shd w:val="clear" w:color="FFFFFF" w:fill="C0C0C0"/>
            <w:vAlign w:val="center"/>
          </w:tcPr>
          <w:p w:rsidR="0067604A" w:rsidRPr="00581229" w:rsidRDefault="00F81225" w:rsidP="0067604A">
            <w:pPr>
              <w:ind w:left="15"/>
              <w:jc w:val="center"/>
              <w:rPr>
                <w:rFonts w:cs="Arial"/>
                <w:b/>
                <w:sz w:val="18"/>
                <w:szCs w:val="18"/>
                <w:shd w:val="clear" w:color="FFFFFF" w:fill="C0C0C0"/>
              </w:rPr>
            </w:pPr>
            <w:r w:rsidRPr="00581229">
              <w:rPr>
                <w:rFonts w:cs="Arial"/>
                <w:b/>
                <w:sz w:val="18"/>
                <w:szCs w:val="18"/>
                <w:shd w:val="clear" w:color="FFFFFF" w:fill="C0C0C0"/>
              </w:rPr>
              <w:t>MONTO TOTAL OFERTADO</w:t>
            </w:r>
            <w:r w:rsidR="0067604A" w:rsidRPr="00581229">
              <w:rPr>
                <w:rFonts w:cs="Arial"/>
                <w:b/>
                <w:sz w:val="18"/>
                <w:szCs w:val="18"/>
                <w:shd w:val="clear" w:color="FFFFFF" w:fill="C0C0C0"/>
              </w:rPr>
              <w:t xml:space="preserve"> </w:t>
            </w:r>
            <w:r w:rsidRPr="00581229">
              <w:rPr>
                <w:rFonts w:cs="Arial"/>
                <w:b/>
                <w:sz w:val="18"/>
                <w:szCs w:val="18"/>
                <w:shd w:val="clear" w:color="FFFFFF" w:fill="C0C0C0"/>
              </w:rPr>
              <w:t>CON IVA INCLUIDO</w:t>
            </w:r>
          </w:p>
          <w:p w:rsidR="00F81225" w:rsidRPr="00581229" w:rsidRDefault="00F81225" w:rsidP="0067604A">
            <w:pPr>
              <w:ind w:left="15"/>
              <w:jc w:val="center"/>
              <w:rPr>
                <w:rFonts w:cs="Arial"/>
                <w:b/>
                <w:shd w:val="clear" w:color="FFFFFF" w:fill="C0C0C0"/>
              </w:rPr>
            </w:pPr>
            <w:r w:rsidRPr="00581229">
              <w:rPr>
                <w:rFonts w:cs="Arial"/>
                <w:b/>
                <w:sz w:val="18"/>
                <w:szCs w:val="18"/>
                <w:shd w:val="clear" w:color="FFFFFF" w:fill="C0C0C0"/>
              </w:rPr>
              <w:t>EN LETRAS</w:t>
            </w:r>
          </w:p>
        </w:tc>
        <w:tc>
          <w:tcPr>
            <w:tcW w:w="4814" w:type="dxa"/>
            <w:gridSpan w:val="4"/>
          </w:tcPr>
          <w:p w:rsidR="00F81225" w:rsidRPr="00581229" w:rsidRDefault="00F81225" w:rsidP="00903744">
            <w:pPr>
              <w:rPr>
                <w:rFonts w:cs="Arial"/>
              </w:rPr>
            </w:pPr>
          </w:p>
        </w:tc>
      </w:tr>
      <w:tr w:rsidR="0067604A" w:rsidRPr="00581229" w:rsidTr="00B2248B">
        <w:tblPrEx>
          <w:tblCellMar>
            <w:left w:w="0" w:type="dxa"/>
            <w:right w:w="0" w:type="dxa"/>
          </w:tblCellMar>
        </w:tblPrEx>
        <w:trPr>
          <w:trHeight w:val="692"/>
          <w:tblHeader/>
        </w:trPr>
        <w:tc>
          <w:tcPr>
            <w:tcW w:w="9238" w:type="dxa"/>
            <w:gridSpan w:val="7"/>
            <w:shd w:val="clear" w:color="auto" w:fill="auto"/>
            <w:vAlign w:val="center"/>
          </w:tcPr>
          <w:p w:rsidR="000D0478" w:rsidRPr="00B2248B" w:rsidRDefault="0067604A" w:rsidP="009F11B1">
            <w:pPr>
              <w:numPr>
                <w:ilvl w:val="0"/>
                <w:numId w:val="13"/>
              </w:numPr>
              <w:tabs>
                <w:tab w:val="clear" w:pos="360"/>
                <w:tab w:val="num" w:pos="441"/>
              </w:tabs>
              <w:adjustRightInd w:val="0"/>
              <w:spacing w:after="60"/>
              <w:ind w:left="441" w:right="102" w:hanging="284"/>
              <w:jc w:val="both"/>
              <w:textAlignment w:val="baseline"/>
              <w:rPr>
                <w:rFonts w:cs="Arial"/>
                <w:szCs w:val="18"/>
              </w:rPr>
            </w:pPr>
            <w:r w:rsidRPr="00581229">
              <w:rPr>
                <w:rFonts w:cs="Arial"/>
                <w:sz w:val="18"/>
                <w:szCs w:val="18"/>
              </w:rPr>
              <w:t xml:space="preserve">La Oferta será presentada </w:t>
            </w:r>
            <w:r w:rsidRPr="00B2248B">
              <w:rPr>
                <w:rFonts w:cs="Arial"/>
                <w:sz w:val="18"/>
                <w:szCs w:val="18"/>
              </w:rPr>
              <w:t xml:space="preserve">en moneda nacional e incluirá todos los gravámenes. </w:t>
            </w:r>
          </w:p>
          <w:p w:rsidR="0067604A" w:rsidRPr="00421B4D" w:rsidRDefault="005A6764" w:rsidP="00421B4D">
            <w:pPr>
              <w:numPr>
                <w:ilvl w:val="0"/>
                <w:numId w:val="13"/>
              </w:numPr>
              <w:tabs>
                <w:tab w:val="clear" w:pos="360"/>
                <w:tab w:val="num" w:pos="441"/>
              </w:tabs>
              <w:adjustRightInd w:val="0"/>
              <w:spacing w:after="60"/>
              <w:ind w:left="441" w:right="102" w:hanging="284"/>
              <w:jc w:val="both"/>
              <w:textAlignment w:val="baseline"/>
              <w:rPr>
                <w:rFonts w:cs="Arial"/>
                <w:szCs w:val="18"/>
              </w:rPr>
            </w:pPr>
            <w:r w:rsidRPr="00B2248B">
              <w:rPr>
                <w:rFonts w:cs="Arial"/>
                <w:sz w:val="18"/>
                <w:szCs w:val="18"/>
              </w:rPr>
              <w:t>T</w:t>
            </w:r>
            <w:r w:rsidR="0067604A" w:rsidRPr="00B2248B">
              <w:rPr>
                <w:rFonts w:cs="Arial"/>
                <w:sz w:val="18"/>
                <w:szCs w:val="18"/>
              </w:rPr>
              <w:t>anto el precio unitario como el total deberán cotizarse con IVA incluido</w:t>
            </w:r>
            <w:r w:rsidRPr="00B2248B">
              <w:rPr>
                <w:rFonts w:cs="Arial"/>
                <w:sz w:val="18"/>
                <w:szCs w:val="18"/>
              </w:rPr>
              <w:t>.</w:t>
            </w:r>
            <w:r w:rsidR="0067604A" w:rsidRPr="00581229">
              <w:rPr>
                <w:rFonts w:cs="Arial"/>
                <w:sz w:val="18"/>
                <w:szCs w:val="18"/>
              </w:rPr>
              <w:t xml:space="preserve"> </w:t>
            </w:r>
          </w:p>
        </w:tc>
      </w:tr>
      <w:tr w:rsidR="0067604A" w:rsidRPr="00581229" w:rsidTr="00B2248B">
        <w:tblPrEx>
          <w:tblCellMar>
            <w:left w:w="0" w:type="dxa"/>
            <w:right w:w="0" w:type="dxa"/>
          </w:tblCellMar>
        </w:tblPrEx>
        <w:trPr>
          <w:trHeight w:val="1978"/>
          <w:tblHeader/>
        </w:trPr>
        <w:tc>
          <w:tcPr>
            <w:tcW w:w="9238" w:type="dxa"/>
            <w:gridSpan w:val="7"/>
            <w:shd w:val="clear" w:color="auto" w:fill="auto"/>
          </w:tcPr>
          <w:p w:rsidR="0067604A" w:rsidRPr="00581229" w:rsidRDefault="0067604A" w:rsidP="0067604A">
            <w:pPr>
              <w:spacing w:before="40"/>
              <w:ind w:left="85"/>
              <w:rPr>
                <w:rFonts w:cs="Arial"/>
                <w:b/>
              </w:rPr>
            </w:pPr>
            <w:r w:rsidRPr="00581229">
              <w:rPr>
                <w:rFonts w:cs="Arial"/>
                <w:b/>
              </w:rPr>
              <w:t>FIRMA DEL OFERENTE</w:t>
            </w:r>
          </w:p>
        </w:tc>
      </w:tr>
    </w:tbl>
    <w:p w:rsidR="00A9792A" w:rsidRPr="00581229" w:rsidRDefault="00A9792A" w:rsidP="00A9792A">
      <w:pPr>
        <w:jc w:val="both"/>
        <w:rPr>
          <w:rFonts w:cs="Arial"/>
          <w:sz w:val="24"/>
          <w:szCs w:val="24"/>
        </w:rPr>
      </w:pPr>
    </w:p>
    <w:p w:rsidR="00A9792A" w:rsidRPr="00581229" w:rsidRDefault="00A9792A" w:rsidP="00A9792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jc w:val="both"/>
        <w:rPr>
          <w:rFonts w:cs="Arial"/>
          <w:b/>
          <w:bCs/>
          <w:u w:val="single"/>
          <w:lang w:eastAsia="es-AR"/>
        </w:rPr>
      </w:pPr>
      <w:r w:rsidRPr="00581229">
        <w:rPr>
          <w:rFonts w:cs="Arial"/>
          <w:b/>
          <w:bCs/>
          <w:u w:val="single"/>
          <w:lang w:eastAsia="es-AR"/>
        </w:rPr>
        <w:t>ACLARACIÓN IMPORTANTE</w:t>
      </w:r>
    </w:p>
    <w:p w:rsidR="00A9792A" w:rsidRPr="00581229" w:rsidRDefault="00A9792A" w:rsidP="00A9792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jc w:val="both"/>
        <w:rPr>
          <w:rFonts w:cs="Arial"/>
          <w:b/>
          <w:bCs/>
          <w:lang w:eastAsia="es-AR"/>
        </w:rPr>
      </w:pPr>
      <w:r w:rsidRPr="00581229">
        <w:rPr>
          <w:rFonts w:cs="Arial"/>
          <w:b/>
          <w:bCs/>
          <w:lang w:eastAsia="es-AR"/>
        </w:rPr>
        <w:t>Para todos los renglones de la presente licitación los oferentes deberán tener en cuenta únicamente lo establecido en el Pliego de Bases y Condiciones Particulares y Esp</w:t>
      </w:r>
      <w:r w:rsidR="00591947">
        <w:rPr>
          <w:rFonts w:cs="Arial"/>
          <w:b/>
          <w:bCs/>
          <w:lang w:eastAsia="es-AR"/>
        </w:rPr>
        <w:t>ecificaciones Técnicas aprobado.</w:t>
      </w:r>
    </w:p>
    <w:p w:rsidR="00A9792A" w:rsidRPr="00581229" w:rsidRDefault="00A9792A" w:rsidP="00A9792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jc w:val="both"/>
        <w:rPr>
          <w:rFonts w:cs="Arial"/>
          <w:b/>
          <w:bCs/>
          <w:lang w:eastAsia="es-AR"/>
        </w:rPr>
      </w:pPr>
      <w:r w:rsidRPr="00581229">
        <w:rPr>
          <w:rFonts w:cs="Arial"/>
          <w:b/>
          <w:bCs/>
          <w:lang w:eastAsia="es-AR"/>
        </w:rPr>
        <w:t>El catálogo utilizado no alcanza a describir la totalidad de los aspectos y características pretendidas por el Organismo en las Especificaciones Técnicas.</w:t>
      </w:r>
    </w:p>
    <w:p w:rsidR="00913EDB" w:rsidRPr="00581229" w:rsidRDefault="00022845" w:rsidP="00913EDB">
      <w:pPr>
        <w:jc w:val="right"/>
        <w:rPr>
          <w:rFonts w:cs="Arial"/>
          <w:b/>
          <w:sz w:val="24"/>
          <w:szCs w:val="24"/>
        </w:rPr>
      </w:pPr>
      <w:r w:rsidRPr="00581229">
        <w:rPr>
          <w:rFonts w:cs="Arial"/>
          <w:szCs w:val="22"/>
        </w:rPr>
        <w:br w:type="page"/>
      </w:r>
      <w:r w:rsidR="00913EDB" w:rsidRPr="00581229">
        <w:rPr>
          <w:rFonts w:cs="Arial"/>
          <w:b/>
          <w:sz w:val="24"/>
          <w:szCs w:val="24"/>
        </w:rPr>
        <w:lastRenderedPageBreak/>
        <w:t>FORMULARIO 1</w:t>
      </w:r>
    </w:p>
    <w:p w:rsidR="00913EDB" w:rsidRPr="00581229" w:rsidRDefault="00913EDB" w:rsidP="00913EDB">
      <w:pPr>
        <w:spacing w:line="360" w:lineRule="auto"/>
        <w:rPr>
          <w:rFonts w:cs="Arial"/>
          <w:b/>
          <w:sz w:val="22"/>
        </w:rPr>
      </w:pPr>
    </w:p>
    <w:p w:rsidR="00913EDB" w:rsidRPr="00581229" w:rsidRDefault="00913EDB" w:rsidP="00913EDB">
      <w:pPr>
        <w:jc w:val="center"/>
        <w:rPr>
          <w:rFonts w:cs="Arial"/>
          <w:b/>
          <w:sz w:val="22"/>
          <w:u w:val="single"/>
        </w:rPr>
      </w:pPr>
      <w:r w:rsidRPr="00581229">
        <w:rPr>
          <w:rFonts w:cs="Arial"/>
          <w:b/>
          <w:sz w:val="22"/>
          <w:u w:val="single"/>
        </w:rPr>
        <w:t>CARTA DE PRESENTACIÓN</w:t>
      </w:r>
    </w:p>
    <w:p w:rsidR="00913EDB" w:rsidRPr="00581229" w:rsidRDefault="00913EDB" w:rsidP="00913EDB">
      <w:pPr>
        <w:spacing w:line="360" w:lineRule="auto"/>
        <w:jc w:val="both"/>
        <w:rPr>
          <w:rFonts w:cs="Arial"/>
        </w:rPr>
      </w:pPr>
    </w:p>
    <w:p w:rsidR="00913EDB" w:rsidRPr="00581229" w:rsidRDefault="00913EDB" w:rsidP="00913EDB">
      <w:pPr>
        <w:spacing w:line="360" w:lineRule="auto"/>
        <w:ind w:left="6372" w:hanging="1977"/>
        <w:jc w:val="both"/>
        <w:rPr>
          <w:rFonts w:cs="Arial"/>
        </w:rPr>
      </w:pPr>
      <w:r w:rsidRPr="00581229">
        <w:rPr>
          <w:rFonts w:cs="Arial"/>
        </w:rPr>
        <w:t>BUENOS AIRES</w:t>
      </w:r>
      <w:proofErr w:type="gramStart"/>
      <w:r w:rsidRPr="00581229">
        <w:rPr>
          <w:rFonts w:cs="Arial"/>
        </w:rPr>
        <w:t>, ...</w:t>
      </w:r>
      <w:proofErr w:type="gramEnd"/>
      <w:r w:rsidRPr="00581229">
        <w:rPr>
          <w:rFonts w:cs="Arial"/>
        </w:rPr>
        <w:t xml:space="preserve"> de ............................. </w:t>
      </w:r>
      <w:proofErr w:type="gramStart"/>
      <w:r w:rsidRPr="00581229">
        <w:rPr>
          <w:rFonts w:cs="Arial"/>
        </w:rPr>
        <w:t>de</w:t>
      </w:r>
      <w:proofErr w:type="gramEnd"/>
      <w:r w:rsidRPr="00581229">
        <w:rPr>
          <w:rFonts w:cs="Arial"/>
        </w:rPr>
        <w:t xml:space="preserve"> ……...</w:t>
      </w:r>
    </w:p>
    <w:p w:rsidR="00913EDB" w:rsidRPr="00581229" w:rsidRDefault="00913EDB" w:rsidP="00913EDB">
      <w:pPr>
        <w:spacing w:line="360" w:lineRule="auto"/>
        <w:jc w:val="both"/>
        <w:rPr>
          <w:rFonts w:cs="Arial"/>
        </w:rPr>
      </w:pPr>
    </w:p>
    <w:p w:rsidR="00913EDB" w:rsidRPr="00581229" w:rsidRDefault="00913EDB" w:rsidP="00913EDB">
      <w:pPr>
        <w:spacing w:line="360" w:lineRule="auto"/>
        <w:jc w:val="both"/>
        <w:rPr>
          <w:rFonts w:cs="Arial"/>
        </w:rPr>
      </w:pPr>
      <w:r w:rsidRPr="00581229">
        <w:rPr>
          <w:rFonts w:cs="Arial"/>
        </w:rPr>
        <w:t>Señores</w:t>
      </w:r>
    </w:p>
    <w:p w:rsidR="00913EDB" w:rsidRPr="00581229" w:rsidRDefault="00913EDB" w:rsidP="00913EDB">
      <w:pPr>
        <w:spacing w:line="360" w:lineRule="auto"/>
        <w:jc w:val="both"/>
        <w:rPr>
          <w:rFonts w:cs="Arial"/>
        </w:rPr>
      </w:pPr>
      <w:r w:rsidRPr="00581229">
        <w:rPr>
          <w:rFonts w:cs="Arial"/>
        </w:rPr>
        <w:t>ORGANISMO REGULADOR DEL SISTEMA NACIONAL DE AEROPUERTOS</w:t>
      </w:r>
    </w:p>
    <w:p w:rsidR="00913EDB" w:rsidRPr="00581229" w:rsidRDefault="00913EDB" w:rsidP="00913EDB">
      <w:pPr>
        <w:spacing w:line="360" w:lineRule="auto"/>
        <w:jc w:val="both"/>
        <w:rPr>
          <w:rFonts w:cs="Arial"/>
        </w:rPr>
      </w:pPr>
      <w:r w:rsidRPr="00581229">
        <w:rPr>
          <w:rFonts w:cs="Arial"/>
        </w:rPr>
        <w:t>Presente</w:t>
      </w:r>
    </w:p>
    <w:p w:rsidR="00913EDB" w:rsidRPr="00581229" w:rsidRDefault="00913EDB" w:rsidP="00913EDB">
      <w:pPr>
        <w:spacing w:line="360" w:lineRule="auto"/>
        <w:jc w:val="both"/>
        <w:rPr>
          <w:rFonts w:cs="Arial"/>
        </w:rPr>
      </w:pPr>
    </w:p>
    <w:p w:rsidR="00913EDB" w:rsidRPr="00581229" w:rsidRDefault="00913EDB" w:rsidP="00913EDB">
      <w:pPr>
        <w:spacing w:line="360" w:lineRule="auto"/>
        <w:jc w:val="both"/>
        <w:rPr>
          <w:rFonts w:cs="Arial"/>
        </w:rPr>
      </w:pPr>
      <w:r w:rsidRPr="00581229">
        <w:rPr>
          <w:rFonts w:cs="Arial"/>
        </w:rPr>
        <w:t>De nuestra mayor consideración:</w:t>
      </w:r>
    </w:p>
    <w:p w:rsidR="00913EDB" w:rsidRPr="00581229" w:rsidRDefault="00913EDB" w:rsidP="00913EDB">
      <w:pPr>
        <w:spacing w:line="360" w:lineRule="auto"/>
        <w:ind w:firstLine="851"/>
        <w:jc w:val="both"/>
        <w:rPr>
          <w:rFonts w:cs="Arial"/>
        </w:rPr>
      </w:pPr>
      <w:r w:rsidRPr="00581229">
        <w:rPr>
          <w:rFonts w:cs="Arial"/>
        </w:rPr>
        <w:t>Tenemos el agrado de presentar a consideración de ustedes la documentación adjunta que acredita la capacidad profesional de la firma que representamos, para pa</w:t>
      </w:r>
      <w:r w:rsidRPr="00581229">
        <w:t xml:space="preserve">rticipar en la convocatoria para la </w:t>
      </w:r>
      <w:del w:id="16" w:author="Florencia Deciste" w:date="2016-11-16T10:06:00Z">
        <w:r w:rsidRPr="00581229" w:rsidDel="0096701C">
          <w:rPr>
            <w:rFonts w:cs="Arial"/>
            <w:i/>
          </w:rPr>
          <w:delText>…………………………</w:delText>
        </w:r>
        <w:r w:rsidR="00CE4757" w:rsidDel="0096701C">
          <w:rPr>
            <w:rFonts w:cs="Arial"/>
            <w:i/>
          </w:rPr>
          <w:delText>…………………</w:delText>
        </w:r>
        <w:r w:rsidRPr="00581229" w:rsidDel="0096701C">
          <w:rPr>
            <w:rFonts w:cs="Arial"/>
            <w:i/>
          </w:rPr>
          <w:delText>………………………………………………………………..</w:delText>
        </w:r>
        <w:r w:rsidRPr="00581229" w:rsidDel="0096701C">
          <w:rPr>
            <w:rFonts w:cs="Arial"/>
          </w:rPr>
          <w:delText>.</w:delText>
        </w:r>
      </w:del>
      <w:ins w:id="17" w:author="Florencia Deciste" w:date="2016-11-16T10:06:00Z">
        <w:r w:rsidR="0096701C" w:rsidRPr="0096701C">
          <w:t xml:space="preserve"> </w:t>
        </w:r>
        <w:r w:rsidR="0096701C">
          <w:t xml:space="preserve">Adquisición de </w:t>
        </w:r>
        <w:r w:rsidR="0096701C" w:rsidRPr="00B2452E">
          <w:t>cajas navideñas para el personal del ORGANISMO REGULADOR DEL SISTEMA NACIONAL DE AEROPUER</w:t>
        </w:r>
        <w:r w:rsidR="0096701C" w:rsidRPr="00A03CFF">
          <w:t>TOS (ORSNA)</w:t>
        </w:r>
        <w:r w:rsidR="0096701C">
          <w:t>.</w:t>
        </w:r>
      </w:ins>
    </w:p>
    <w:p w:rsidR="00913EDB" w:rsidRPr="00581229" w:rsidRDefault="00913EDB" w:rsidP="00913EDB">
      <w:pPr>
        <w:spacing w:line="360" w:lineRule="auto"/>
        <w:ind w:firstLine="851"/>
        <w:jc w:val="both"/>
        <w:rPr>
          <w:rFonts w:cs="Arial"/>
        </w:rPr>
      </w:pPr>
      <w:r w:rsidRPr="00581229">
        <w:rPr>
          <w:rFonts w:cs="Arial"/>
        </w:rPr>
        <w:t>Declaramos que hemos tomado conocimiento de todas las condiciones contenidas en los documentos que rigen esta convocatoria, a los cuales nos sometemos en su integridad. La presentación de esta oferta implica la aceptación de los criterios de evaluación a utilizar, lo que así expresamente declaramos, así como de la aplicación práctica de los mismos para la determinación del orden de mérito a asignar.</w:t>
      </w:r>
    </w:p>
    <w:p w:rsidR="00913EDB" w:rsidRPr="00581229" w:rsidRDefault="00913EDB" w:rsidP="00913EDB">
      <w:pPr>
        <w:spacing w:line="360" w:lineRule="auto"/>
        <w:ind w:firstLine="851"/>
        <w:jc w:val="both"/>
        <w:rPr>
          <w:rFonts w:cs="Arial"/>
        </w:rPr>
      </w:pPr>
      <w:r w:rsidRPr="00581229">
        <w:rPr>
          <w:rFonts w:cs="Arial"/>
        </w:rPr>
        <w:t xml:space="preserve">A todos los efectos </w:t>
      </w:r>
      <w:r w:rsidR="00F72BD8">
        <w:rPr>
          <w:rFonts w:cs="Arial"/>
        </w:rPr>
        <w:t>c</w:t>
      </w:r>
      <w:r w:rsidRPr="00581229">
        <w:rPr>
          <w:rFonts w:cs="Arial"/>
        </w:rPr>
        <w:t xml:space="preserve">onstituimos domicilio </w:t>
      </w:r>
      <w:proofErr w:type="gramStart"/>
      <w:r w:rsidRPr="00581229">
        <w:rPr>
          <w:rFonts w:cs="Arial"/>
        </w:rPr>
        <w:t>en .................................................................................................................</w:t>
      </w:r>
      <w:proofErr w:type="gramEnd"/>
      <w:r w:rsidRPr="00581229">
        <w:rPr>
          <w:rFonts w:cs="Arial"/>
        </w:rPr>
        <w:t xml:space="preserve"> </w:t>
      </w:r>
      <w:proofErr w:type="gramStart"/>
      <w:r w:rsidRPr="00581229">
        <w:rPr>
          <w:rFonts w:cs="Arial"/>
        </w:rPr>
        <w:t>y</w:t>
      </w:r>
      <w:proofErr w:type="gramEnd"/>
      <w:r w:rsidRPr="00581229">
        <w:rPr>
          <w:rFonts w:cs="Arial"/>
        </w:rPr>
        <w:t xml:space="preserve"> las siguientes direcciones de correo electrónico .……………………………………………………………………………………….……… a las se enviarán las notificaciones referidas a esta contratación.</w:t>
      </w:r>
    </w:p>
    <w:p w:rsidR="00913EDB" w:rsidRPr="00581229" w:rsidRDefault="00913EDB" w:rsidP="00913EDB">
      <w:pPr>
        <w:spacing w:line="360" w:lineRule="auto"/>
        <w:jc w:val="both"/>
        <w:rPr>
          <w:rFonts w:cs="Arial"/>
        </w:rPr>
      </w:pPr>
    </w:p>
    <w:p w:rsidR="00913EDB" w:rsidRPr="00581229" w:rsidRDefault="00913EDB" w:rsidP="00913EDB">
      <w:pPr>
        <w:rPr>
          <w:rFonts w:cs="Arial"/>
        </w:rPr>
      </w:pPr>
      <w:r w:rsidRPr="00581229">
        <w:rPr>
          <w:rFonts w:cs="Arial"/>
        </w:rPr>
        <w:tab/>
      </w:r>
      <w:r w:rsidRPr="00581229">
        <w:rPr>
          <w:rFonts w:cs="Arial"/>
        </w:rPr>
        <w:tab/>
      </w:r>
      <w:r w:rsidRPr="00581229">
        <w:rPr>
          <w:rFonts w:cs="Arial"/>
        </w:rPr>
        <w:tab/>
      </w:r>
      <w:r w:rsidRPr="00581229">
        <w:rPr>
          <w:rFonts w:cs="Arial"/>
        </w:rPr>
        <w:tab/>
      </w:r>
      <w:r w:rsidRPr="00581229">
        <w:rPr>
          <w:rFonts w:cs="Arial"/>
        </w:rPr>
        <w:tab/>
      </w:r>
      <w:r w:rsidRPr="00581229">
        <w:rPr>
          <w:rFonts w:cs="Arial"/>
        </w:rPr>
        <w:tab/>
      </w:r>
      <w:r w:rsidRPr="00581229">
        <w:rPr>
          <w:rFonts w:cs="Arial"/>
        </w:rPr>
        <w:tab/>
        <w:t>Atentamente.</w:t>
      </w:r>
    </w:p>
    <w:p w:rsidR="00626868" w:rsidRPr="00581229" w:rsidRDefault="00913EDB" w:rsidP="00626868">
      <w:pPr>
        <w:jc w:val="right"/>
        <w:rPr>
          <w:rFonts w:cs="Arial"/>
          <w:b/>
          <w:sz w:val="24"/>
          <w:szCs w:val="24"/>
        </w:rPr>
      </w:pPr>
      <w:r w:rsidRPr="00581229">
        <w:br w:type="page"/>
      </w:r>
      <w:r w:rsidR="00626868" w:rsidRPr="00421B4D">
        <w:rPr>
          <w:rFonts w:cs="Arial"/>
          <w:b/>
          <w:sz w:val="24"/>
          <w:szCs w:val="24"/>
        </w:rPr>
        <w:lastRenderedPageBreak/>
        <w:t>FORMULARIO 2</w:t>
      </w:r>
    </w:p>
    <w:p w:rsidR="00626868" w:rsidRPr="00581229" w:rsidRDefault="00626868" w:rsidP="00626868">
      <w:pPr>
        <w:rPr>
          <w:rFonts w:cs="Arial"/>
          <w:sz w:val="24"/>
          <w:szCs w:val="24"/>
        </w:rPr>
      </w:pPr>
    </w:p>
    <w:tbl>
      <w:tblPr>
        <w:tblW w:w="8780" w:type="dxa"/>
        <w:tblInd w:w="65" w:type="dxa"/>
        <w:tblCellMar>
          <w:left w:w="70" w:type="dxa"/>
          <w:right w:w="70" w:type="dxa"/>
        </w:tblCellMar>
        <w:tblLook w:val="0000" w:firstRow="0" w:lastRow="0" w:firstColumn="0" w:lastColumn="0" w:noHBand="0" w:noVBand="0"/>
      </w:tblPr>
      <w:tblGrid>
        <w:gridCol w:w="2380"/>
        <w:gridCol w:w="6400"/>
      </w:tblGrid>
      <w:tr w:rsidR="00626868" w:rsidRPr="00581229">
        <w:trPr>
          <w:trHeight w:val="989"/>
        </w:trPr>
        <w:tc>
          <w:tcPr>
            <w:tcW w:w="8780" w:type="dxa"/>
            <w:gridSpan w:val="2"/>
            <w:tcBorders>
              <w:top w:val="single" w:sz="4" w:space="0" w:color="auto"/>
              <w:left w:val="single" w:sz="4" w:space="0" w:color="auto"/>
              <w:bottom w:val="nil"/>
              <w:right w:val="single" w:sz="4" w:space="0" w:color="auto"/>
            </w:tcBorders>
            <w:shd w:val="clear" w:color="auto" w:fill="33CCCC"/>
            <w:vAlign w:val="center"/>
          </w:tcPr>
          <w:p w:rsidR="00626868" w:rsidRPr="00581229" w:rsidRDefault="00626868" w:rsidP="000519BD">
            <w:pPr>
              <w:suppressAutoHyphens w:val="0"/>
              <w:jc w:val="center"/>
              <w:rPr>
                <w:rFonts w:cs="Arial"/>
                <w:b/>
                <w:bCs/>
                <w:sz w:val="24"/>
                <w:szCs w:val="24"/>
              </w:rPr>
            </w:pPr>
            <w:r w:rsidRPr="00581229">
              <w:rPr>
                <w:rFonts w:cs="Arial"/>
                <w:b/>
                <w:bCs/>
                <w:sz w:val="24"/>
                <w:szCs w:val="24"/>
              </w:rPr>
              <w:t>DECLARACIÓN JURADA DE HABILIDAD PARA CONTRATAR</w:t>
            </w:r>
          </w:p>
          <w:p w:rsidR="00626868" w:rsidRPr="00581229" w:rsidRDefault="00626868" w:rsidP="000519BD">
            <w:pPr>
              <w:suppressAutoHyphens w:val="0"/>
              <w:jc w:val="center"/>
              <w:rPr>
                <w:rFonts w:cs="Arial"/>
                <w:b/>
                <w:bCs/>
                <w:sz w:val="24"/>
                <w:szCs w:val="24"/>
              </w:rPr>
            </w:pPr>
            <w:r w:rsidRPr="00581229">
              <w:rPr>
                <w:rFonts w:cs="Arial"/>
                <w:b/>
                <w:bCs/>
                <w:sz w:val="24"/>
                <w:szCs w:val="24"/>
              </w:rPr>
              <w:t xml:space="preserve"> CON LA ADMINISTRACIÓN PUBLICA NACIONAL</w:t>
            </w:r>
          </w:p>
        </w:tc>
      </w:tr>
      <w:tr w:rsidR="00626868" w:rsidRPr="00581229">
        <w:trPr>
          <w:trHeight w:val="409"/>
        </w:trPr>
        <w:tc>
          <w:tcPr>
            <w:tcW w:w="2380" w:type="dxa"/>
            <w:tcBorders>
              <w:top w:val="dotted" w:sz="4" w:space="0" w:color="auto"/>
              <w:left w:val="single" w:sz="4" w:space="0" w:color="auto"/>
              <w:bottom w:val="dotted" w:sz="4" w:space="0" w:color="auto"/>
              <w:right w:val="nil"/>
            </w:tcBorders>
            <w:shd w:val="clear" w:color="auto" w:fill="FFFFFF"/>
            <w:noWrap/>
            <w:vAlign w:val="center"/>
          </w:tcPr>
          <w:p w:rsidR="00626868" w:rsidRPr="00581229" w:rsidRDefault="00626868" w:rsidP="000519BD">
            <w:pPr>
              <w:suppressAutoHyphens w:val="0"/>
              <w:rPr>
                <w:rFonts w:cs="Arial"/>
                <w:b/>
                <w:bCs/>
                <w:sz w:val="18"/>
                <w:szCs w:val="18"/>
              </w:rPr>
            </w:pPr>
            <w:r w:rsidRPr="00581229">
              <w:rPr>
                <w:rFonts w:cs="Arial"/>
                <w:b/>
                <w:bCs/>
                <w:sz w:val="18"/>
                <w:szCs w:val="18"/>
              </w:rPr>
              <w:t>CUIT :</w:t>
            </w:r>
          </w:p>
        </w:tc>
        <w:tc>
          <w:tcPr>
            <w:tcW w:w="6400" w:type="dxa"/>
            <w:tcBorders>
              <w:top w:val="dotted" w:sz="4" w:space="0" w:color="auto"/>
              <w:left w:val="dotted" w:sz="4" w:space="0" w:color="auto"/>
              <w:bottom w:val="dotted" w:sz="4" w:space="0" w:color="auto"/>
              <w:right w:val="single" w:sz="4" w:space="0" w:color="auto"/>
            </w:tcBorders>
            <w:shd w:val="clear" w:color="auto" w:fill="FFFFFF"/>
            <w:noWrap/>
            <w:vAlign w:val="center"/>
          </w:tcPr>
          <w:p w:rsidR="00626868" w:rsidRPr="00581229" w:rsidRDefault="00626868" w:rsidP="000519BD">
            <w:pPr>
              <w:suppressAutoHyphens w:val="0"/>
              <w:rPr>
                <w:rFonts w:cs="Arial"/>
                <w:sz w:val="18"/>
                <w:szCs w:val="18"/>
              </w:rPr>
            </w:pPr>
          </w:p>
        </w:tc>
      </w:tr>
      <w:tr w:rsidR="00626868" w:rsidRPr="00581229">
        <w:trPr>
          <w:trHeight w:val="711"/>
        </w:trPr>
        <w:tc>
          <w:tcPr>
            <w:tcW w:w="2380" w:type="dxa"/>
            <w:tcBorders>
              <w:top w:val="dotted" w:sz="4" w:space="0" w:color="auto"/>
              <w:left w:val="single" w:sz="4" w:space="0" w:color="auto"/>
              <w:bottom w:val="dotted" w:sz="4" w:space="0" w:color="auto"/>
              <w:right w:val="nil"/>
            </w:tcBorders>
            <w:shd w:val="clear" w:color="auto" w:fill="FFFFFF"/>
            <w:vAlign w:val="center"/>
          </w:tcPr>
          <w:p w:rsidR="00626868" w:rsidRPr="00581229" w:rsidRDefault="00626868" w:rsidP="000519BD">
            <w:pPr>
              <w:suppressAutoHyphens w:val="0"/>
              <w:rPr>
                <w:rFonts w:cs="Arial"/>
                <w:b/>
                <w:bCs/>
                <w:sz w:val="18"/>
                <w:szCs w:val="18"/>
              </w:rPr>
            </w:pPr>
            <w:r w:rsidRPr="00581229">
              <w:rPr>
                <w:rFonts w:cs="Arial"/>
                <w:b/>
                <w:bCs/>
                <w:sz w:val="18"/>
                <w:szCs w:val="18"/>
              </w:rPr>
              <w:t>Razón Social, Denominación o Nombre completo :</w:t>
            </w:r>
          </w:p>
        </w:tc>
        <w:tc>
          <w:tcPr>
            <w:tcW w:w="6400" w:type="dxa"/>
            <w:tcBorders>
              <w:top w:val="dotted" w:sz="4" w:space="0" w:color="auto"/>
              <w:left w:val="dotted" w:sz="4" w:space="0" w:color="auto"/>
              <w:bottom w:val="dotted" w:sz="4" w:space="0" w:color="auto"/>
              <w:right w:val="single" w:sz="4" w:space="0" w:color="auto"/>
            </w:tcBorders>
            <w:shd w:val="clear" w:color="auto" w:fill="FFFFFF"/>
            <w:vAlign w:val="center"/>
          </w:tcPr>
          <w:p w:rsidR="00626868" w:rsidRPr="00581229" w:rsidRDefault="00626868" w:rsidP="000519BD">
            <w:pPr>
              <w:suppressAutoHyphens w:val="0"/>
              <w:rPr>
                <w:rFonts w:cs="Arial"/>
                <w:sz w:val="18"/>
                <w:szCs w:val="18"/>
              </w:rPr>
            </w:pPr>
          </w:p>
        </w:tc>
      </w:tr>
      <w:tr w:rsidR="00626868" w:rsidRPr="00581229">
        <w:trPr>
          <w:trHeight w:val="1545"/>
        </w:trPr>
        <w:tc>
          <w:tcPr>
            <w:tcW w:w="87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6868" w:rsidRPr="00581229" w:rsidRDefault="00626868" w:rsidP="000519BD">
            <w:pPr>
              <w:suppressAutoHyphens w:val="0"/>
              <w:jc w:val="both"/>
              <w:rPr>
                <w:rFonts w:cs="Arial"/>
                <w:bCs/>
                <w:sz w:val="19"/>
                <w:szCs w:val="19"/>
              </w:rPr>
            </w:pPr>
            <w:r w:rsidRPr="00581229">
              <w:rPr>
                <w:rFonts w:cs="Arial"/>
                <w:bCs/>
                <w:sz w:val="19"/>
                <w:szCs w:val="19"/>
              </w:rPr>
              <w:t xml:space="preserve">El que suscribe, con poder suficiente para este acto, DECLARA BAJO JURAMENTO, que la persona cuyos datos se detallan al comienzo, </w:t>
            </w:r>
            <w:r w:rsidR="009F11B1" w:rsidRPr="00581229">
              <w:rPr>
                <w:rFonts w:cs="Arial"/>
                <w:bCs/>
                <w:sz w:val="19"/>
                <w:szCs w:val="19"/>
              </w:rPr>
              <w:t>está</w:t>
            </w:r>
            <w:r w:rsidRPr="00581229">
              <w:rPr>
                <w:rFonts w:cs="Arial"/>
                <w:bCs/>
                <w:sz w:val="19"/>
                <w:szCs w:val="19"/>
              </w:rPr>
              <w:t xml:space="preserve"> habilitada para contratar con la ADMINISTRACIÓN PUBLICA NACIONAL, HASTA TANTO SE DECLARE BAJO JURAMENTO LO CONTRARIO, en razón de cumplir con los </w:t>
            </w:r>
            <w:r w:rsidR="007C6326" w:rsidRPr="00581229">
              <w:rPr>
                <w:rFonts w:cs="Arial"/>
                <w:bCs/>
                <w:sz w:val="19"/>
                <w:szCs w:val="19"/>
              </w:rPr>
              <w:t>requisitos del A</w:t>
            </w:r>
            <w:r w:rsidRPr="00581229">
              <w:rPr>
                <w:rFonts w:cs="Arial"/>
                <w:bCs/>
                <w:sz w:val="19"/>
                <w:szCs w:val="19"/>
              </w:rPr>
              <w:t xml:space="preserve">rtículo 27 del Decreto 1023/2001 y sus modificaciones y que no </w:t>
            </w:r>
            <w:r w:rsidR="009F11B1" w:rsidRPr="00581229">
              <w:rPr>
                <w:rFonts w:cs="Arial"/>
                <w:bCs/>
                <w:sz w:val="19"/>
                <w:szCs w:val="19"/>
              </w:rPr>
              <w:t>está</w:t>
            </w:r>
            <w:r w:rsidRPr="00581229">
              <w:rPr>
                <w:rFonts w:cs="Arial"/>
                <w:bCs/>
                <w:sz w:val="19"/>
                <w:szCs w:val="19"/>
              </w:rPr>
              <w:t xml:space="preserve"> incursa en ninguna de las causales de inhabilidad establecidas en el </w:t>
            </w:r>
            <w:r w:rsidR="007C6326" w:rsidRPr="00581229">
              <w:rPr>
                <w:rFonts w:cs="Arial"/>
                <w:bCs/>
                <w:sz w:val="19"/>
                <w:szCs w:val="19"/>
              </w:rPr>
              <w:t>A</w:t>
            </w:r>
            <w:r w:rsidRPr="00581229">
              <w:rPr>
                <w:rFonts w:cs="Arial"/>
                <w:bCs/>
                <w:sz w:val="19"/>
                <w:szCs w:val="19"/>
              </w:rPr>
              <w:t>rtículo 28 del citado cuerpo legal.</w:t>
            </w:r>
          </w:p>
        </w:tc>
      </w:tr>
      <w:tr w:rsidR="00626868" w:rsidRPr="00581229">
        <w:trPr>
          <w:trHeight w:val="835"/>
        </w:trPr>
        <w:tc>
          <w:tcPr>
            <w:tcW w:w="8780" w:type="dxa"/>
            <w:gridSpan w:val="2"/>
            <w:tcBorders>
              <w:top w:val="single" w:sz="4" w:space="0" w:color="auto"/>
              <w:left w:val="single" w:sz="4" w:space="0" w:color="auto"/>
              <w:right w:val="single" w:sz="4" w:space="0" w:color="auto"/>
            </w:tcBorders>
            <w:shd w:val="clear" w:color="auto" w:fill="33CCCC"/>
            <w:noWrap/>
            <w:vAlign w:val="center"/>
          </w:tcPr>
          <w:p w:rsidR="00626868" w:rsidRPr="00581229" w:rsidRDefault="00626868" w:rsidP="000519BD">
            <w:pPr>
              <w:suppressAutoHyphens w:val="0"/>
              <w:jc w:val="center"/>
              <w:rPr>
                <w:rFonts w:cs="Arial"/>
                <w:b/>
                <w:bCs/>
                <w:sz w:val="22"/>
                <w:szCs w:val="22"/>
              </w:rPr>
            </w:pPr>
            <w:r w:rsidRPr="00581229">
              <w:rPr>
                <w:rFonts w:cs="Arial"/>
                <w:b/>
                <w:bCs/>
                <w:sz w:val="22"/>
                <w:szCs w:val="22"/>
              </w:rPr>
              <w:t>RÉGIMEN DE CONTRATACIONES DE LA ADMINISTRACIÓN NACIONAL</w:t>
            </w:r>
          </w:p>
          <w:p w:rsidR="00626868" w:rsidRPr="00581229" w:rsidRDefault="00626868" w:rsidP="000519BD">
            <w:pPr>
              <w:jc w:val="center"/>
              <w:rPr>
                <w:rFonts w:cs="Arial"/>
                <w:b/>
                <w:bCs/>
                <w:sz w:val="22"/>
                <w:szCs w:val="22"/>
              </w:rPr>
            </w:pPr>
            <w:r w:rsidRPr="00581229">
              <w:rPr>
                <w:rFonts w:cs="Arial"/>
                <w:b/>
                <w:bCs/>
                <w:sz w:val="22"/>
                <w:szCs w:val="22"/>
              </w:rPr>
              <w:t>DECRETO Nº 1023/2001</w:t>
            </w:r>
          </w:p>
        </w:tc>
      </w:tr>
      <w:tr w:rsidR="00626868" w:rsidRPr="00581229">
        <w:trPr>
          <w:trHeight w:val="4692"/>
        </w:trPr>
        <w:tc>
          <w:tcPr>
            <w:tcW w:w="8780" w:type="dxa"/>
            <w:gridSpan w:val="2"/>
            <w:tcBorders>
              <w:top w:val="nil"/>
              <w:left w:val="single" w:sz="4" w:space="0" w:color="auto"/>
              <w:right w:val="single" w:sz="4" w:space="0" w:color="auto"/>
            </w:tcBorders>
            <w:shd w:val="clear" w:color="auto" w:fill="FFFFFF"/>
            <w:vAlign w:val="center"/>
          </w:tcPr>
          <w:p w:rsidR="00626868" w:rsidRPr="00581229" w:rsidRDefault="00626868" w:rsidP="000519BD">
            <w:pPr>
              <w:suppressAutoHyphens w:val="0"/>
              <w:spacing w:after="120"/>
              <w:jc w:val="both"/>
              <w:rPr>
                <w:rFonts w:cs="Arial"/>
                <w:bCs/>
                <w:sz w:val="16"/>
                <w:szCs w:val="16"/>
              </w:rPr>
            </w:pPr>
            <w:r w:rsidRPr="00581229">
              <w:rPr>
                <w:rFonts w:cs="Arial"/>
                <w:bCs/>
                <w:sz w:val="16"/>
                <w:szCs w:val="16"/>
              </w:rPr>
              <w:t>Art. 27. — PERSONAS HABILITADAS PARA CONTRATAR. Podrán contratar con la Administración Nacional las personas físicas o jurídicas con capacidad para obligarse que no se encuentren compr</w:t>
            </w:r>
            <w:r w:rsidR="007C6326" w:rsidRPr="00581229">
              <w:rPr>
                <w:rFonts w:cs="Arial"/>
                <w:bCs/>
                <w:sz w:val="16"/>
                <w:szCs w:val="16"/>
              </w:rPr>
              <w:t>endidas en las previsiones del A</w:t>
            </w:r>
            <w:r w:rsidRPr="00581229">
              <w:rPr>
                <w:rFonts w:cs="Arial"/>
                <w:bCs/>
                <w:sz w:val="16"/>
                <w:szCs w:val="16"/>
              </w:rPr>
              <w:t>rtículo 28 y que se encuentren incorporadas a la base de datos que diseñará, implementará y administrará el órgano Rector, en oportunidad del comienzo del período de evaluación de las ofertas, en las condiciones que fije la reglamentación. La inscripción previa no constituirá requisito exigible para presentar ofertas.</w:t>
            </w:r>
          </w:p>
          <w:p w:rsidR="00626868" w:rsidRPr="00581229" w:rsidRDefault="00626868" w:rsidP="000519BD">
            <w:pPr>
              <w:suppressAutoHyphens w:val="0"/>
              <w:spacing w:after="120"/>
              <w:jc w:val="both"/>
              <w:rPr>
                <w:rFonts w:cs="Arial"/>
                <w:bCs/>
                <w:sz w:val="16"/>
                <w:szCs w:val="16"/>
              </w:rPr>
            </w:pPr>
            <w:r w:rsidRPr="00581229">
              <w:rPr>
                <w:rFonts w:cs="Arial"/>
                <w:bCs/>
                <w:sz w:val="16"/>
                <w:szCs w:val="16"/>
              </w:rPr>
              <w:t xml:space="preserve">Art. 28. — PERSONAS NO HABILITADAS. No podrán contratar con la Administración Nacional: </w:t>
            </w:r>
          </w:p>
          <w:p w:rsidR="00626868" w:rsidRPr="00581229" w:rsidRDefault="00626868" w:rsidP="000519BD">
            <w:pPr>
              <w:suppressAutoHyphens w:val="0"/>
              <w:spacing w:after="120"/>
              <w:jc w:val="both"/>
              <w:rPr>
                <w:rFonts w:cs="Arial"/>
                <w:bCs/>
                <w:sz w:val="16"/>
                <w:szCs w:val="16"/>
              </w:rPr>
            </w:pPr>
            <w:r w:rsidRPr="00581229">
              <w:rPr>
                <w:rFonts w:cs="Arial"/>
                <w:bCs/>
                <w:sz w:val="16"/>
                <w:szCs w:val="16"/>
              </w:rPr>
              <w:t xml:space="preserve">a) Las personas físicas o jurídicas que se encontraren sancionadas en virtud de las disposiciones previstas en los apartados 2. </w:t>
            </w:r>
            <w:proofErr w:type="gramStart"/>
            <w:r w:rsidRPr="00581229">
              <w:rPr>
                <w:rFonts w:cs="Arial"/>
                <w:bCs/>
                <w:sz w:val="16"/>
                <w:szCs w:val="16"/>
              </w:rPr>
              <w:t>y</w:t>
            </w:r>
            <w:proofErr w:type="gramEnd"/>
            <w:r w:rsidRPr="00581229">
              <w:rPr>
                <w:rFonts w:cs="Arial"/>
                <w:bCs/>
                <w:sz w:val="16"/>
                <w:szCs w:val="16"/>
              </w:rPr>
              <w:t xml:space="preserve"> </w:t>
            </w:r>
            <w:r w:rsidR="007C6326" w:rsidRPr="00581229">
              <w:rPr>
                <w:rFonts w:cs="Arial"/>
                <w:bCs/>
                <w:sz w:val="16"/>
                <w:szCs w:val="16"/>
              </w:rPr>
              <w:t xml:space="preserve">3. </w:t>
            </w:r>
            <w:proofErr w:type="gramStart"/>
            <w:r w:rsidR="007C6326" w:rsidRPr="00581229">
              <w:rPr>
                <w:rFonts w:cs="Arial"/>
                <w:bCs/>
                <w:sz w:val="16"/>
                <w:szCs w:val="16"/>
              </w:rPr>
              <w:t>del</w:t>
            </w:r>
            <w:proofErr w:type="gramEnd"/>
            <w:r w:rsidR="007C6326" w:rsidRPr="00581229">
              <w:rPr>
                <w:rFonts w:cs="Arial"/>
                <w:bCs/>
                <w:sz w:val="16"/>
                <w:szCs w:val="16"/>
              </w:rPr>
              <w:t xml:space="preserve"> inciso b) del A</w:t>
            </w:r>
            <w:r w:rsidRPr="00581229">
              <w:rPr>
                <w:rFonts w:cs="Arial"/>
                <w:bCs/>
                <w:sz w:val="16"/>
                <w:szCs w:val="16"/>
              </w:rPr>
              <w:t>rtículo 29 del presente.</w:t>
            </w:r>
          </w:p>
          <w:p w:rsidR="00626868" w:rsidRPr="00581229" w:rsidRDefault="00626868" w:rsidP="000519BD">
            <w:pPr>
              <w:suppressAutoHyphens w:val="0"/>
              <w:spacing w:after="120"/>
              <w:jc w:val="both"/>
              <w:rPr>
                <w:rFonts w:cs="Arial"/>
                <w:bCs/>
                <w:sz w:val="16"/>
                <w:szCs w:val="16"/>
              </w:rPr>
            </w:pPr>
            <w:r w:rsidRPr="00581229">
              <w:rPr>
                <w:rFonts w:cs="Arial"/>
                <w:bCs/>
                <w:sz w:val="16"/>
                <w:szCs w:val="16"/>
              </w:rPr>
              <w:t xml:space="preserve">b) Los agentes y funcionarios del Sector Público Nacional y las empresas en las cuales aquellos tuvieren una participación suficiente para formar la voluntad social, de conformidad con lo establecido en la Ley de Ética Pública, N° 25.188. </w:t>
            </w:r>
          </w:p>
          <w:p w:rsidR="00626868" w:rsidRPr="00581229" w:rsidRDefault="00626868" w:rsidP="000519BD">
            <w:pPr>
              <w:suppressAutoHyphens w:val="0"/>
              <w:spacing w:after="120"/>
              <w:jc w:val="both"/>
              <w:rPr>
                <w:rFonts w:cs="Arial"/>
                <w:bCs/>
                <w:sz w:val="16"/>
                <w:szCs w:val="16"/>
              </w:rPr>
            </w:pPr>
            <w:r w:rsidRPr="00581229">
              <w:rPr>
                <w:rFonts w:cs="Arial"/>
                <w:bCs/>
                <w:sz w:val="16"/>
                <w:szCs w:val="16"/>
              </w:rPr>
              <w:t>c) (Inciso derogado por Art. 19 de la Ley N° 25.563 B.O. 15/2/2002. Vigencia: a partir de su promulgación.)</w:t>
            </w:r>
          </w:p>
          <w:p w:rsidR="00626868" w:rsidRPr="00581229" w:rsidRDefault="00626868" w:rsidP="000519BD">
            <w:pPr>
              <w:suppressAutoHyphens w:val="0"/>
              <w:spacing w:after="120"/>
              <w:jc w:val="both"/>
              <w:rPr>
                <w:rFonts w:cs="Arial"/>
                <w:bCs/>
                <w:sz w:val="16"/>
                <w:szCs w:val="16"/>
              </w:rPr>
            </w:pPr>
            <w:r w:rsidRPr="00581229">
              <w:rPr>
                <w:rFonts w:cs="Arial"/>
                <w:bCs/>
                <w:sz w:val="16"/>
                <w:szCs w:val="16"/>
              </w:rPr>
              <w:t>d) Los condenados por delitos dolosos, por un lapso igual al doble de la condena.</w:t>
            </w:r>
          </w:p>
          <w:p w:rsidR="00626868" w:rsidRPr="00581229" w:rsidRDefault="00626868" w:rsidP="000519BD">
            <w:pPr>
              <w:suppressAutoHyphens w:val="0"/>
              <w:spacing w:after="120"/>
              <w:jc w:val="both"/>
              <w:rPr>
                <w:rFonts w:cs="Arial"/>
                <w:bCs/>
                <w:sz w:val="16"/>
                <w:szCs w:val="16"/>
              </w:rPr>
            </w:pPr>
            <w:r w:rsidRPr="00581229">
              <w:rPr>
                <w:rFonts w:cs="Arial"/>
                <w:bCs/>
                <w:sz w:val="16"/>
                <w:szCs w:val="16"/>
              </w:rPr>
              <w:t>e) Las personas que se encontraren procesadas por delitos contra la propiedad, o contra la Administración Pública Nacional, o contra la fe pública o por delitos comprendidos en la Convención Interamericana contra la Corrupción.</w:t>
            </w:r>
          </w:p>
          <w:p w:rsidR="00626868" w:rsidRPr="00581229" w:rsidRDefault="00626868" w:rsidP="000519BD">
            <w:pPr>
              <w:suppressAutoHyphens w:val="0"/>
              <w:spacing w:after="120"/>
              <w:jc w:val="both"/>
              <w:rPr>
                <w:rFonts w:cs="Arial"/>
                <w:bCs/>
                <w:sz w:val="16"/>
                <w:szCs w:val="16"/>
              </w:rPr>
            </w:pPr>
            <w:r w:rsidRPr="00581229">
              <w:rPr>
                <w:rFonts w:cs="Arial"/>
                <w:bCs/>
                <w:sz w:val="16"/>
                <w:szCs w:val="16"/>
              </w:rPr>
              <w:t>f) Las personas físicas o jurídicas que no hubieran cumplido con sus obligaciones tributarias y provisionales, de acuerdo con lo que establezca la reglamentación.</w:t>
            </w:r>
          </w:p>
          <w:p w:rsidR="00626868" w:rsidRPr="00581229" w:rsidRDefault="00626868" w:rsidP="000519BD">
            <w:pPr>
              <w:spacing w:after="120"/>
              <w:jc w:val="both"/>
              <w:rPr>
                <w:rFonts w:cs="Arial"/>
                <w:bCs/>
                <w:sz w:val="16"/>
                <w:szCs w:val="16"/>
              </w:rPr>
            </w:pPr>
            <w:r w:rsidRPr="00581229">
              <w:rPr>
                <w:rFonts w:cs="Arial"/>
                <w:bCs/>
                <w:sz w:val="16"/>
                <w:szCs w:val="16"/>
              </w:rPr>
              <w:t xml:space="preserve">g) Las personas físicas o jurídicas que no hubieren cumplido en tiempo oportuno con las exigencias establecidas por el último párrafo del </w:t>
            </w:r>
            <w:r w:rsidR="007C6326" w:rsidRPr="00581229">
              <w:rPr>
                <w:rFonts w:cs="Arial"/>
                <w:bCs/>
                <w:sz w:val="16"/>
                <w:szCs w:val="16"/>
              </w:rPr>
              <w:t>A</w:t>
            </w:r>
            <w:r w:rsidRPr="00581229">
              <w:rPr>
                <w:rFonts w:cs="Arial"/>
                <w:bCs/>
                <w:sz w:val="16"/>
                <w:szCs w:val="16"/>
              </w:rPr>
              <w:t>rtículo 8° de la Ley N° 24.156.</w:t>
            </w:r>
          </w:p>
        </w:tc>
      </w:tr>
      <w:tr w:rsidR="00626868" w:rsidRPr="00581229">
        <w:trPr>
          <w:trHeight w:val="192"/>
        </w:trPr>
        <w:tc>
          <w:tcPr>
            <w:tcW w:w="8780" w:type="dxa"/>
            <w:gridSpan w:val="2"/>
            <w:tcBorders>
              <w:top w:val="single" w:sz="4" w:space="0" w:color="auto"/>
              <w:left w:val="single" w:sz="4" w:space="0" w:color="auto"/>
              <w:bottom w:val="single" w:sz="4" w:space="0" w:color="auto"/>
              <w:right w:val="single" w:sz="4" w:space="0" w:color="auto"/>
            </w:tcBorders>
            <w:shd w:val="clear" w:color="auto" w:fill="33CCCC"/>
            <w:noWrap/>
            <w:vAlign w:val="center"/>
          </w:tcPr>
          <w:p w:rsidR="00626868" w:rsidRPr="00581229" w:rsidRDefault="00626868" w:rsidP="000519BD">
            <w:pPr>
              <w:rPr>
                <w:rFonts w:cs="Arial"/>
              </w:rPr>
            </w:pPr>
            <w:r w:rsidRPr="00581229">
              <w:rPr>
                <w:rFonts w:cs="Arial"/>
              </w:rPr>
              <w:t> </w:t>
            </w:r>
          </w:p>
        </w:tc>
      </w:tr>
      <w:tr w:rsidR="00626868" w:rsidRPr="00581229">
        <w:trPr>
          <w:trHeight w:val="513"/>
        </w:trPr>
        <w:tc>
          <w:tcPr>
            <w:tcW w:w="2380" w:type="dxa"/>
            <w:tcBorders>
              <w:top w:val="single" w:sz="4" w:space="0" w:color="auto"/>
              <w:left w:val="single" w:sz="4" w:space="0" w:color="auto"/>
              <w:bottom w:val="dotted" w:sz="4" w:space="0" w:color="auto"/>
              <w:right w:val="nil"/>
            </w:tcBorders>
            <w:shd w:val="clear" w:color="auto" w:fill="FFFFFF"/>
            <w:noWrap/>
            <w:vAlign w:val="center"/>
          </w:tcPr>
          <w:p w:rsidR="00626868" w:rsidRPr="00581229" w:rsidRDefault="00626868" w:rsidP="000519BD">
            <w:pPr>
              <w:jc w:val="both"/>
              <w:rPr>
                <w:rFonts w:cs="Arial"/>
                <w:b/>
                <w:bCs/>
                <w:sz w:val="16"/>
                <w:szCs w:val="16"/>
              </w:rPr>
            </w:pPr>
            <w:r w:rsidRPr="00581229">
              <w:rPr>
                <w:rFonts w:cs="Arial"/>
                <w:b/>
                <w:bCs/>
                <w:sz w:val="16"/>
                <w:szCs w:val="16"/>
              </w:rPr>
              <w:t>FIRMA :</w:t>
            </w:r>
          </w:p>
        </w:tc>
        <w:tc>
          <w:tcPr>
            <w:tcW w:w="6400" w:type="dxa"/>
            <w:tcBorders>
              <w:top w:val="single" w:sz="4" w:space="0" w:color="auto"/>
              <w:left w:val="dotted" w:sz="4" w:space="0" w:color="auto"/>
              <w:bottom w:val="dotted" w:sz="4" w:space="0" w:color="auto"/>
              <w:right w:val="single" w:sz="4" w:space="0" w:color="auto"/>
            </w:tcBorders>
            <w:shd w:val="clear" w:color="auto" w:fill="FFFFFF"/>
            <w:vAlign w:val="center"/>
          </w:tcPr>
          <w:p w:rsidR="00626868" w:rsidRPr="00581229" w:rsidRDefault="00626868" w:rsidP="000519BD">
            <w:pPr>
              <w:rPr>
                <w:rFonts w:cs="Arial"/>
              </w:rPr>
            </w:pPr>
            <w:r w:rsidRPr="00581229">
              <w:rPr>
                <w:rFonts w:cs="Arial"/>
              </w:rPr>
              <w:t> </w:t>
            </w:r>
          </w:p>
        </w:tc>
      </w:tr>
      <w:tr w:rsidR="00626868" w:rsidRPr="00581229">
        <w:trPr>
          <w:trHeight w:val="549"/>
        </w:trPr>
        <w:tc>
          <w:tcPr>
            <w:tcW w:w="2380" w:type="dxa"/>
            <w:tcBorders>
              <w:top w:val="dotted" w:sz="4" w:space="0" w:color="auto"/>
              <w:left w:val="single" w:sz="4" w:space="0" w:color="auto"/>
              <w:bottom w:val="dotted" w:sz="4" w:space="0" w:color="auto"/>
              <w:right w:val="nil"/>
            </w:tcBorders>
            <w:shd w:val="clear" w:color="auto" w:fill="FFFFFF"/>
            <w:noWrap/>
            <w:vAlign w:val="center"/>
          </w:tcPr>
          <w:p w:rsidR="00626868" w:rsidRPr="00581229" w:rsidRDefault="00626868" w:rsidP="000519BD">
            <w:pPr>
              <w:jc w:val="both"/>
              <w:rPr>
                <w:rFonts w:cs="Arial"/>
                <w:b/>
                <w:bCs/>
                <w:sz w:val="16"/>
                <w:szCs w:val="16"/>
              </w:rPr>
            </w:pPr>
            <w:r w:rsidRPr="00581229">
              <w:rPr>
                <w:rFonts w:cs="Arial"/>
                <w:b/>
                <w:bCs/>
                <w:sz w:val="16"/>
                <w:szCs w:val="16"/>
              </w:rPr>
              <w:t>ACLARACIÓN :</w:t>
            </w:r>
          </w:p>
        </w:tc>
        <w:tc>
          <w:tcPr>
            <w:tcW w:w="6400" w:type="dxa"/>
            <w:tcBorders>
              <w:top w:val="dotted" w:sz="4" w:space="0" w:color="auto"/>
              <w:left w:val="dotted" w:sz="4" w:space="0" w:color="auto"/>
              <w:bottom w:val="dotted" w:sz="4" w:space="0" w:color="auto"/>
              <w:right w:val="single" w:sz="4" w:space="0" w:color="auto"/>
            </w:tcBorders>
            <w:shd w:val="clear" w:color="auto" w:fill="FFFFFF"/>
            <w:vAlign w:val="center"/>
          </w:tcPr>
          <w:p w:rsidR="00626868" w:rsidRPr="00581229" w:rsidRDefault="00626868" w:rsidP="000519BD">
            <w:pPr>
              <w:suppressAutoHyphens w:val="0"/>
              <w:jc w:val="both"/>
              <w:rPr>
                <w:rFonts w:cs="Arial"/>
                <w:sz w:val="14"/>
                <w:szCs w:val="14"/>
              </w:rPr>
            </w:pPr>
          </w:p>
        </w:tc>
      </w:tr>
      <w:tr w:rsidR="00626868" w:rsidRPr="00581229">
        <w:trPr>
          <w:trHeight w:val="618"/>
        </w:trPr>
        <w:tc>
          <w:tcPr>
            <w:tcW w:w="2380" w:type="dxa"/>
            <w:tcBorders>
              <w:top w:val="dotted" w:sz="4" w:space="0" w:color="auto"/>
              <w:left w:val="single" w:sz="4" w:space="0" w:color="auto"/>
              <w:bottom w:val="single" w:sz="4" w:space="0" w:color="auto"/>
              <w:right w:val="nil"/>
            </w:tcBorders>
            <w:shd w:val="clear" w:color="auto" w:fill="FFFFFF"/>
            <w:noWrap/>
            <w:vAlign w:val="center"/>
          </w:tcPr>
          <w:p w:rsidR="00626868" w:rsidRPr="00581229" w:rsidRDefault="00626868" w:rsidP="000519BD">
            <w:pPr>
              <w:jc w:val="both"/>
              <w:rPr>
                <w:rFonts w:cs="Arial"/>
                <w:b/>
                <w:bCs/>
                <w:sz w:val="16"/>
                <w:szCs w:val="16"/>
              </w:rPr>
            </w:pPr>
            <w:r w:rsidRPr="00581229">
              <w:rPr>
                <w:rFonts w:cs="Arial"/>
                <w:b/>
                <w:bCs/>
                <w:sz w:val="16"/>
                <w:szCs w:val="16"/>
              </w:rPr>
              <w:t>LUGAR Y FECHA :</w:t>
            </w:r>
          </w:p>
        </w:tc>
        <w:tc>
          <w:tcPr>
            <w:tcW w:w="6400" w:type="dxa"/>
            <w:tcBorders>
              <w:top w:val="dotted" w:sz="4" w:space="0" w:color="auto"/>
              <w:left w:val="dotted" w:sz="4" w:space="0" w:color="auto"/>
              <w:bottom w:val="single" w:sz="4" w:space="0" w:color="auto"/>
              <w:right w:val="single" w:sz="4" w:space="0" w:color="auto"/>
            </w:tcBorders>
            <w:shd w:val="clear" w:color="auto" w:fill="FFFFFF"/>
            <w:vAlign w:val="center"/>
          </w:tcPr>
          <w:p w:rsidR="00626868" w:rsidRPr="00581229" w:rsidRDefault="00626868" w:rsidP="000519BD">
            <w:pPr>
              <w:suppressAutoHyphens w:val="0"/>
              <w:jc w:val="both"/>
              <w:rPr>
                <w:rFonts w:cs="Arial"/>
                <w:sz w:val="14"/>
                <w:szCs w:val="14"/>
              </w:rPr>
            </w:pPr>
          </w:p>
        </w:tc>
      </w:tr>
    </w:tbl>
    <w:p w:rsidR="00674011" w:rsidRPr="00581229" w:rsidRDefault="00626868" w:rsidP="00674011">
      <w:pPr>
        <w:jc w:val="right"/>
        <w:rPr>
          <w:rFonts w:cs="Arial"/>
          <w:b/>
          <w:bCs/>
          <w:sz w:val="24"/>
          <w:szCs w:val="24"/>
        </w:rPr>
      </w:pPr>
      <w:r w:rsidRPr="00581229">
        <w:rPr>
          <w:rFonts w:cs="Arial"/>
          <w:b/>
          <w:bCs/>
          <w:sz w:val="22"/>
        </w:rPr>
        <w:br w:type="page"/>
      </w:r>
    </w:p>
    <w:p w:rsidR="00626868" w:rsidRPr="00581229" w:rsidRDefault="00626868" w:rsidP="00626868">
      <w:pPr>
        <w:jc w:val="right"/>
        <w:rPr>
          <w:rFonts w:cs="Arial"/>
          <w:b/>
          <w:bCs/>
          <w:sz w:val="24"/>
          <w:szCs w:val="24"/>
        </w:rPr>
      </w:pPr>
      <w:r w:rsidRPr="00581229">
        <w:rPr>
          <w:rFonts w:cs="Arial"/>
          <w:b/>
          <w:bCs/>
          <w:sz w:val="24"/>
          <w:szCs w:val="24"/>
        </w:rPr>
        <w:lastRenderedPageBreak/>
        <w:t xml:space="preserve">FORMULARIO </w:t>
      </w:r>
      <w:r w:rsidR="009D41DE">
        <w:rPr>
          <w:rFonts w:cs="Arial"/>
          <w:b/>
          <w:bCs/>
          <w:sz w:val="24"/>
          <w:szCs w:val="24"/>
        </w:rPr>
        <w:t>3</w:t>
      </w:r>
    </w:p>
    <w:p w:rsidR="00626868" w:rsidRPr="00581229" w:rsidRDefault="00626868" w:rsidP="00626868">
      <w:pPr>
        <w:rPr>
          <w:rFonts w:cs="Arial"/>
        </w:rPr>
      </w:pPr>
    </w:p>
    <w:p w:rsidR="00626868" w:rsidRPr="00581229" w:rsidRDefault="00626868" w:rsidP="00626868">
      <w:pPr>
        <w:rPr>
          <w:rFonts w:cs="Arial"/>
        </w:rPr>
      </w:pPr>
    </w:p>
    <w:p w:rsidR="00626868" w:rsidRPr="00581229" w:rsidRDefault="00626868" w:rsidP="00626868">
      <w:pPr>
        <w:rPr>
          <w:rFonts w:cs="Arial"/>
        </w:rPr>
      </w:pPr>
    </w:p>
    <w:p w:rsidR="00626868" w:rsidRPr="00581229" w:rsidRDefault="00626868" w:rsidP="00B60785">
      <w:pPr>
        <w:jc w:val="center"/>
        <w:rPr>
          <w:rFonts w:cs="Arial"/>
          <w:b/>
          <w:sz w:val="22"/>
          <w:u w:val="single"/>
        </w:rPr>
      </w:pPr>
      <w:r w:rsidRPr="00581229">
        <w:rPr>
          <w:rFonts w:cs="Arial"/>
          <w:b/>
          <w:sz w:val="22"/>
          <w:u w:val="single"/>
        </w:rPr>
        <w:t>DECLARACIÓN JURADA "COMPRE TRABAJO ARGENTINO - CONTRATE NACIONAL"</w:t>
      </w:r>
    </w:p>
    <w:p w:rsidR="00626868" w:rsidRPr="00581229" w:rsidRDefault="00626868" w:rsidP="00626868">
      <w:pPr>
        <w:rPr>
          <w:rFonts w:cs="Arial"/>
        </w:rPr>
      </w:pPr>
    </w:p>
    <w:p w:rsidR="00626868" w:rsidRPr="00581229" w:rsidRDefault="00626868" w:rsidP="00626868">
      <w:pPr>
        <w:rPr>
          <w:rFonts w:cs="Arial"/>
        </w:rPr>
      </w:pPr>
    </w:p>
    <w:p w:rsidR="00626868" w:rsidRPr="00EB645B" w:rsidRDefault="00626868" w:rsidP="00626868">
      <w:pPr>
        <w:spacing w:line="360" w:lineRule="auto"/>
        <w:jc w:val="both"/>
        <w:rPr>
          <w:rFonts w:cs="Arial"/>
          <w:sz w:val="24"/>
          <w:szCs w:val="24"/>
        </w:rPr>
      </w:pPr>
      <w:r w:rsidRPr="00EB645B">
        <w:rPr>
          <w:rFonts w:cs="Arial"/>
          <w:sz w:val="24"/>
          <w:szCs w:val="24"/>
        </w:rPr>
        <w:t>El/los que suscribe/n manifiesta/n en carácter de Declaración Jurada que la oferta ha sido presentada de conformidad con lo preceptuado por la Ley N° 25.551, Decreto N° 1600/2002 reglamentario de ésta y legislación concordante.</w:t>
      </w:r>
    </w:p>
    <w:p w:rsidR="00626868" w:rsidRPr="00EB645B" w:rsidRDefault="00626868" w:rsidP="00626868">
      <w:pPr>
        <w:spacing w:line="360" w:lineRule="auto"/>
        <w:jc w:val="both"/>
        <w:rPr>
          <w:rFonts w:cs="Arial"/>
          <w:sz w:val="24"/>
          <w:szCs w:val="24"/>
        </w:rPr>
      </w:pPr>
    </w:p>
    <w:p w:rsidR="00626868" w:rsidRPr="00EB645B" w:rsidRDefault="00626868" w:rsidP="00626868">
      <w:pPr>
        <w:spacing w:line="360" w:lineRule="auto"/>
        <w:jc w:val="both"/>
        <w:rPr>
          <w:rFonts w:cs="Arial"/>
          <w:sz w:val="24"/>
          <w:szCs w:val="24"/>
        </w:rPr>
      </w:pPr>
      <w:r w:rsidRPr="00EB645B">
        <w:rPr>
          <w:rFonts w:cs="Arial"/>
          <w:sz w:val="24"/>
          <w:szCs w:val="24"/>
        </w:rPr>
        <w:t>En consecuencia he/</w:t>
      </w:r>
      <w:proofErr w:type="spellStart"/>
      <w:r w:rsidRPr="00EB645B">
        <w:rPr>
          <w:rFonts w:cs="Arial"/>
          <w:sz w:val="24"/>
          <w:szCs w:val="24"/>
        </w:rPr>
        <w:t>mos</w:t>
      </w:r>
      <w:proofErr w:type="spellEnd"/>
      <w:r w:rsidRPr="00EB645B">
        <w:rPr>
          <w:rFonts w:cs="Arial"/>
          <w:sz w:val="24"/>
          <w:szCs w:val="24"/>
        </w:rPr>
        <w:t xml:space="preserve"> dado cumplimiento al Régimen de Compre y Contrate Nacional y/o Trabajo Argentino.</w:t>
      </w:r>
    </w:p>
    <w:p w:rsidR="00626868" w:rsidRPr="00581229" w:rsidRDefault="00626868" w:rsidP="00626868">
      <w:pPr>
        <w:rPr>
          <w:rFonts w:cs="Arial"/>
        </w:rPr>
      </w:pPr>
    </w:p>
    <w:p w:rsidR="00626868" w:rsidRPr="00581229" w:rsidRDefault="00626868" w:rsidP="00626868">
      <w:pPr>
        <w:rPr>
          <w:rFonts w:cs="Arial"/>
        </w:rPr>
      </w:pPr>
    </w:p>
    <w:p w:rsidR="00626868" w:rsidRPr="00581229" w:rsidRDefault="00626868" w:rsidP="00626868">
      <w:pPr>
        <w:rPr>
          <w:rFonts w:cs="Arial"/>
        </w:rPr>
      </w:pPr>
    </w:p>
    <w:p w:rsidR="00626868" w:rsidRPr="00581229" w:rsidRDefault="00626868" w:rsidP="00626868">
      <w:pPr>
        <w:rPr>
          <w:rFonts w:cs="Arial"/>
        </w:rPr>
      </w:pPr>
    </w:p>
    <w:p w:rsidR="00626868" w:rsidRPr="00581229" w:rsidRDefault="00626868" w:rsidP="00626868">
      <w:pPr>
        <w:rPr>
          <w:rFonts w:cs="Arial"/>
        </w:rPr>
      </w:pPr>
    </w:p>
    <w:p w:rsidR="00626868" w:rsidRPr="00581229" w:rsidRDefault="00626868" w:rsidP="00626868">
      <w:pPr>
        <w:ind w:left="4678"/>
        <w:jc w:val="center"/>
        <w:rPr>
          <w:rFonts w:cs="Arial"/>
          <w:sz w:val="22"/>
          <w:szCs w:val="22"/>
        </w:rPr>
      </w:pPr>
      <w:r w:rsidRPr="00581229">
        <w:rPr>
          <w:rFonts w:cs="Arial"/>
          <w:sz w:val="22"/>
          <w:szCs w:val="22"/>
        </w:rPr>
        <w:t>............................................................</w:t>
      </w:r>
    </w:p>
    <w:p w:rsidR="00626868" w:rsidRPr="00581229" w:rsidRDefault="00626868" w:rsidP="00626868">
      <w:pPr>
        <w:ind w:left="4678"/>
        <w:jc w:val="center"/>
        <w:rPr>
          <w:rFonts w:cs="Arial"/>
          <w:sz w:val="22"/>
          <w:szCs w:val="22"/>
        </w:rPr>
      </w:pPr>
      <w:r w:rsidRPr="00581229">
        <w:rPr>
          <w:rFonts w:cs="Arial"/>
          <w:sz w:val="22"/>
          <w:szCs w:val="22"/>
        </w:rPr>
        <w:t>FIRMA:</w:t>
      </w:r>
    </w:p>
    <w:p w:rsidR="00626868" w:rsidRPr="00581229" w:rsidRDefault="00626868" w:rsidP="00626868">
      <w:pPr>
        <w:ind w:left="4678"/>
        <w:rPr>
          <w:rFonts w:cs="Arial"/>
          <w:sz w:val="22"/>
          <w:szCs w:val="22"/>
        </w:rPr>
      </w:pPr>
    </w:p>
    <w:p w:rsidR="00626868" w:rsidRPr="00581229" w:rsidRDefault="00626868" w:rsidP="00626868">
      <w:pPr>
        <w:ind w:left="4678"/>
        <w:rPr>
          <w:rFonts w:cs="Arial"/>
          <w:sz w:val="22"/>
          <w:szCs w:val="22"/>
        </w:rPr>
      </w:pPr>
    </w:p>
    <w:p w:rsidR="00626868" w:rsidRPr="00581229" w:rsidRDefault="00626868" w:rsidP="00626868">
      <w:pPr>
        <w:ind w:left="4678"/>
        <w:jc w:val="center"/>
        <w:rPr>
          <w:rFonts w:cs="Arial"/>
          <w:sz w:val="22"/>
          <w:szCs w:val="22"/>
        </w:rPr>
      </w:pPr>
      <w:r w:rsidRPr="00581229">
        <w:rPr>
          <w:rFonts w:cs="Arial"/>
          <w:sz w:val="22"/>
          <w:szCs w:val="22"/>
        </w:rPr>
        <w:t>............................................................</w:t>
      </w:r>
    </w:p>
    <w:p w:rsidR="00626868" w:rsidRPr="00581229" w:rsidRDefault="00626868" w:rsidP="00626868">
      <w:pPr>
        <w:ind w:left="4678"/>
        <w:jc w:val="center"/>
        <w:rPr>
          <w:rFonts w:cs="Arial"/>
          <w:sz w:val="22"/>
          <w:szCs w:val="22"/>
        </w:rPr>
      </w:pPr>
      <w:r w:rsidRPr="00581229">
        <w:rPr>
          <w:rFonts w:cs="Arial"/>
          <w:sz w:val="22"/>
          <w:szCs w:val="22"/>
        </w:rPr>
        <w:t>ACLARACIÓN:</w:t>
      </w: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Default="00421B4D" w:rsidP="00C66E2B">
      <w:pPr>
        <w:jc w:val="right"/>
      </w:pPr>
    </w:p>
    <w:p w:rsidR="00421B4D" w:rsidRPr="00581229" w:rsidRDefault="00421B4D" w:rsidP="00421B4D">
      <w:pPr>
        <w:jc w:val="right"/>
        <w:rPr>
          <w:rFonts w:cs="Arial"/>
          <w:b/>
          <w:bCs/>
          <w:sz w:val="24"/>
          <w:szCs w:val="24"/>
        </w:rPr>
      </w:pPr>
      <w:r>
        <w:rPr>
          <w:rFonts w:cs="Arial"/>
          <w:b/>
          <w:bCs/>
          <w:sz w:val="24"/>
          <w:szCs w:val="24"/>
        </w:rPr>
        <w:lastRenderedPageBreak/>
        <w:t xml:space="preserve">FORMULARIO </w:t>
      </w:r>
      <w:r w:rsidR="009D41DE">
        <w:rPr>
          <w:rFonts w:cs="Arial"/>
          <w:b/>
          <w:bCs/>
          <w:sz w:val="24"/>
          <w:szCs w:val="24"/>
        </w:rPr>
        <w:t>4</w:t>
      </w:r>
    </w:p>
    <w:p w:rsidR="00421B4D" w:rsidRPr="00581229" w:rsidRDefault="00421B4D" w:rsidP="00421B4D">
      <w:pPr>
        <w:rPr>
          <w:rFonts w:cs="Arial"/>
        </w:rPr>
      </w:pPr>
    </w:p>
    <w:p w:rsidR="00421B4D" w:rsidRDefault="00421B4D" w:rsidP="00421B4D">
      <w:pPr>
        <w:jc w:val="center"/>
        <w:rPr>
          <w:rFonts w:cs="Arial"/>
          <w:b/>
          <w:sz w:val="22"/>
          <w:u w:val="single"/>
        </w:rPr>
      </w:pPr>
    </w:p>
    <w:p w:rsidR="00421B4D" w:rsidRPr="00421B4D" w:rsidRDefault="00421B4D" w:rsidP="00421B4D">
      <w:pPr>
        <w:jc w:val="center"/>
        <w:rPr>
          <w:rFonts w:cs="Arial"/>
          <w:b/>
          <w:sz w:val="22"/>
          <w:u w:val="single"/>
        </w:rPr>
      </w:pPr>
      <w:r w:rsidRPr="00421B4D">
        <w:rPr>
          <w:rFonts w:cs="Arial"/>
          <w:b/>
          <w:sz w:val="22"/>
          <w:u w:val="single"/>
        </w:rPr>
        <w:t xml:space="preserve">DECLARACIÓN JURADA </w:t>
      </w:r>
      <w:r w:rsidR="00B60785">
        <w:rPr>
          <w:rFonts w:cs="Arial"/>
          <w:b/>
          <w:sz w:val="22"/>
          <w:u w:val="single"/>
        </w:rPr>
        <w:t>-</w:t>
      </w:r>
      <w:r w:rsidRPr="00421B4D">
        <w:rPr>
          <w:rFonts w:cs="Arial"/>
          <w:b/>
          <w:sz w:val="22"/>
          <w:u w:val="single"/>
        </w:rPr>
        <w:t xml:space="preserve"> OCUPACIÓN PERSONAS CON DISCAPACIDAD</w:t>
      </w:r>
    </w:p>
    <w:p w:rsidR="00421B4D" w:rsidRDefault="00421B4D" w:rsidP="00C66E2B">
      <w:pPr>
        <w:jc w:val="right"/>
      </w:pPr>
    </w:p>
    <w:p w:rsidR="00421B4D" w:rsidRDefault="00421B4D" w:rsidP="00C66E2B">
      <w:pPr>
        <w:jc w:val="right"/>
      </w:pPr>
    </w:p>
    <w:p w:rsidR="00421B4D" w:rsidRPr="00421B4D" w:rsidRDefault="00421B4D" w:rsidP="00421B4D">
      <w:pPr>
        <w:spacing w:line="360" w:lineRule="auto"/>
        <w:jc w:val="both"/>
        <w:rPr>
          <w:rFonts w:cs="Arial"/>
          <w:sz w:val="24"/>
          <w:szCs w:val="24"/>
        </w:rPr>
      </w:pPr>
      <w:r w:rsidRPr="00EB645B">
        <w:rPr>
          <w:rFonts w:cs="Arial"/>
          <w:sz w:val="24"/>
          <w:szCs w:val="24"/>
        </w:rPr>
        <w:t xml:space="preserve">El/los que suscribe/n manifiesta/n en carácter de Declaración Jurada </w:t>
      </w:r>
      <w:r>
        <w:rPr>
          <w:rFonts w:cs="Arial"/>
          <w:sz w:val="24"/>
          <w:szCs w:val="24"/>
        </w:rPr>
        <w:t>que de resultar adjudicatario se obliga a ocupar personas con discapacidad</w:t>
      </w:r>
      <w:r w:rsidRPr="00421B4D">
        <w:rPr>
          <w:rFonts w:cs="Arial"/>
          <w:sz w:val="24"/>
          <w:szCs w:val="24"/>
        </w:rPr>
        <w:t xml:space="preserve"> en una proporción no inferior al CUATRO POR CIENTO (4%) de la totalidad del personal afecta</w:t>
      </w:r>
      <w:r>
        <w:rPr>
          <w:rFonts w:cs="Arial"/>
          <w:sz w:val="24"/>
          <w:szCs w:val="24"/>
        </w:rPr>
        <w:t>do a la prestación del servicio</w:t>
      </w:r>
      <w:r w:rsidRPr="00421B4D">
        <w:rPr>
          <w:rFonts w:cs="Arial"/>
          <w:sz w:val="24"/>
          <w:szCs w:val="24"/>
        </w:rPr>
        <w:t>, a los fines de cumplir con la obligación establecida en el artículo 7° del Decreto N° 312 de fecha 2 de marzo de 2010.</w:t>
      </w:r>
    </w:p>
    <w:p w:rsidR="00421B4D" w:rsidRPr="00EB645B" w:rsidRDefault="00421B4D" w:rsidP="00421B4D">
      <w:pPr>
        <w:spacing w:line="360" w:lineRule="auto"/>
        <w:jc w:val="both"/>
        <w:rPr>
          <w:rFonts w:cs="Arial"/>
          <w:sz w:val="24"/>
          <w:szCs w:val="24"/>
        </w:rPr>
      </w:pPr>
    </w:p>
    <w:p w:rsidR="00421B4D" w:rsidRPr="00581229" w:rsidRDefault="00421B4D" w:rsidP="00421B4D">
      <w:pPr>
        <w:rPr>
          <w:rFonts w:cs="Arial"/>
        </w:rPr>
      </w:pPr>
    </w:p>
    <w:p w:rsidR="00421B4D" w:rsidRPr="00581229" w:rsidRDefault="00421B4D" w:rsidP="00421B4D">
      <w:pPr>
        <w:rPr>
          <w:rFonts w:cs="Arial"/>
        </w:rPr>
      </w:pPr>
    </w:p>
    <w:p w:rsidR="00421B4D" w:rsidRPr="00581229" w:rsidRDefault="00421B4D" w:rsidP="00421B4D">
      <w:pPr>
        <w:rPr>
          <w:rFonts w:cs="Arial"/>
        </w:rPr>
      </w:pPr>
    </w:p>
    <w:p w:rsidR="00421B4D" w:rsidRPr="00581229" w:rsidRDefault="00421B4D" w:rsidP="00421B4D">
      <w:pPr>
        <w:ind w:left="4678"/>
        <w:jc w:val="center"/>
        <w:rPr>
          <w:rFonts w:cs="Arial"/>
          <w:sz w:val="22"/>
          <w:szCs w:val="22"/>
        </w:rPr>
      </w:pPr>
      <w:r w:rsidRPr="00581229">
        <w:rPr>
          <w:rFonts w:cs="Arial"/>
          <w:sz w:val="22"/>
          <w:szCs w:val="22"/>
        </w:rPr>
        <w:t>............................................................</w:t>
      </w:r>
    </w:p>
    <w:p w:rsidR="00421B4D" w:rsidRPr="00581229" w:rsidRDefault="00421B4D" w:rsidP="00421B4D">
      <w:pPr>
        <w:ind w:left="4678"/>
        <w:jc w:val="center"/>
        <w:rPr>
          <w:rFonts w:cs="Arial"/>
          <w:sz w:val="22"/>
          <w:szCs w:val="22"/>
        </w:rPr>
      </w:pPr>
      <w:r w:rsidRPr="00581229">
        <w:rPr>
          <w:rFonts w:cs="Arial"/>
          <w:sz w:val="22"/>
          <w:szCs w:val="22"/>
        </w:rPr>
        <w:t>FIRMA:</w:t>
      </w:r>
    </w:p>
    <w:p w:rsidR="00421B4D" w:rsidRPr="00581229" w:rsidRDefault="00421B4D" w:rsidP="00421B4D">
      <w:pPr>
        <w:ind w:left="4678"/>
        <w:rPr>
          <w:rFonts w:cs="Arial"/>
          <w:sz w:val="22"/>
          <w:szCs w:val="22"/>
        </w:rPr>
      </w:pPr>
    </w:p>
    <w:p w:rsidR="00421B4D" w:rsidRPr="00581229" w:rsidRDefault="00421B4D" w:rsidP="00421B4D">
      <w:pPr>
        <w:ind w:left="4678"/>
        <w:rPr>
          <w:rFonts w:cs="Arial"/>
          <w:sz w:val="22"/>
          <w:szCs w:val="22"/>
        </w:rPr>
      </w:pPr>
    </w:p>
    <w:p w:rsidR="00421B4D" w:rsidRPr="00581229" w:rsidRDefault="00421B4D" w:rsidP="00421B4D">
      <w:pPr>
        <w:ind w:left="4678"/>
        <w:jc w:val="center"/>
        <w:rPr>
          <w:rFonts w:cs="Arial"/>
          <w:sz w:val="22"/>
          <w:szCs w:val="22"/>
        </w:rPr>
      </w:pPr>
      <w:r w:rsidRPr="00581229">
        <w:rPr>
          <w:rFonts w:cs="Arial"/>
          <w:sz w:val="22"/>
          <w:szCs w:val="22"/>
        </w:rPr>
        <w:t>..........................................................</w:t>
      </w:r>
    </w:p>
    <w:p w:rsidR="00421B4D" w:rsidRPr="00581229" w:rsidRDefault="00421B4D" w:rsidP="00421B4D">
      <w:pPr>
        <w:ind w:left="6094" w:firstLine="278"/>
        <w:rPr>
          <w:rFonts w:cs="Arial"/>
          <w:sz w:val="22"/>
          <w:szCs w:val="22"/>
        </w:rPr>
      </w:pPr>
      <w:r>
        <w:rPr>
          <w:rFonts w:cs="Arial"/>
          <w:sz w:val="22"/>
          <w:szCs w:val="22"/>
        </w:rPr>
        <w:t>ACL</w:t>
      </w:r>
      <w:r w:rsidRPr="00581229">
        <w:rPr>
          <w:rFonts w:cs="Arial"/>
          <w:sz w:val="22"/>
          <w:szCs w:val="22"/>
        </w:rPr>
        <w:t>ARACIÓN:</w:t>
      </w:r>
    </w:p>
    <w:p w:rsidR="00421B4D" w:rsidRDefault="00421B4D" w:rsidP="00421B4D">
      <w:pPr>
        <w:jc w:val="right"/>
      </w:pPr>
    </w:p>
    <w:p w:rsidR="00421B4D" w:rsidRDefault="00421B4D" w:rsidP="00421B4D">
      <w:pPr>
        <w:jc w:val="right"/>
      </w:pPr>
    </w:p>
    <w:p w:rsidR="00421B4D" w:rsidRDefault="00421B4D" w:rsidP="00C66E2B">
      <w:pPr>
        <w:jc w:val="right"/>
      </w:pPr>
    </w:p>
    <w:sectPr w:rsidR="00421B4D" w:rsidSect="00A03CFF">
      <w:headerReference w:type="even" r:id="rId20"/>
      <w:headerReference w:type="default" r:id="rId21"/>
      <w:footerReference w:type="even" r:id="rId22"/>
      <w:footerReference w:type="default" r:id="rId23"/>
      <w:headerReference w:type="first" r:id="rId24"/>
      <w:footerReference w:type="first" r:id="rId25"/>
      <w:footnotePr>
        <w:pos w:val="beneathText"/>
      </w:footnotePr>
      <w:pgSz w:w="11905" w:h="16837"/>
      <w:pgMar w:top="2835" w:right="567" w:bottom="1418" w:left="2268" w:header="567" w:footer="4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792" w:rsidRDefault="00E72792">
      <w:r>
        <w:separator/>
      </w:r>
    </w:p>
  </w:endnote>
  <w:endnote w:type="continuationSeparator" w:id="0">
    <w:p w:rsidR="00E72792" w:rsidRDefault="00E72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StarBats">
    <w:charset w:val="02"/>
    <w:family w:val="auto"/>
    <w:pitch w:val="variable"/>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8EC" w:rsidRDefault="006D28E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8EC" w:rsidRPr="00107137" w:rsidRDefault="006D28EC" w:rsidP="00107137">
    <w:pPr>
      <w:pStyle w:val="Piedepgina"/>
      <w:jc w:val="center"/>
      <w:rPr>
        <w:rFonts w:ascii="Times New Roman" w:hAnsi="Times New Roman"/>
        <w:sz w:val="18"/>
        <w:szCs w:val="18"/>
      </w:rPr>
    </w:pPr>
    <w:r w:rsidRPr="00107137">
      <w:rPr>
        <w:rFonts w:ascii="Times New Roman" w:hAnsi="Times New Roman"/>
        <w:sz w:val="18"/>
        <w:szCs w:val="18"/>
      </w:rPr>
      <w:t>Aeroparque - Av. Costanera Rafael Obligado s/n, Edificio IV, Piso 2° - C1425DAA - CABA - Argentina</w:t>
    </w:r>
  </w:p>
  <w:p w:rsidR="006D28EC" w:rsidRPr="00107137" w:rsidRDefault="006D28EC" w:rsidP="00107137">
    <w:pPr>
      <w:pStyle w:val="Piedepgina"/>
      <w:jc w:val="center"/>
      <w:rPr>
        <w:rFonts w:ascii="Times New Roman" w:hAnsi="Times New Roman"/>
        <w:sz w:val="18"/>
        <w:szCs w:val="18"/>
      </w:rPr>
    </w:pPr>
    <w:r w:rsidRPr="00107137">
      <w:rPr>
        <w:rFonts w:ascii="Times New Roman" w:hAnsi="Times New Roman"/>
        <w:sz w:val="18"/>
        <w:szCs w:val="18"/>
      </w:rPr>
      <w:t>Tel. 5245-0079 / 0800-999-67762     www.orsna.gob.ar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8EC" w:rsidRDefault="006D28E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792" w:rsidRDefault="00E72792">
      <w:r>
        <w:separator/>
      </w:r>
    </w:p>
  </w:footnote>
  <w:footnote w:type="continuationSeparator" w:id="0">
    <w:p w:rsidR="00E72792" w:rsidRDefault="00E72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8EC" w:rsidRDefault="006D28E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8EC" w:rsidRDefault="006D28EC" w:rsidP="00415977">
    <w:pPr>
      <w:pStyle w:val="Textoindependiente"/>
      <w:jc w:val="right"/>
      <w:rPr>
        <w:lang w:val="es-ES"/>
      </w:rPr>
    </w:pPr>
    <w:r w:rsidRPr="00424D4B">
      <w:rPr>
        <w:rFonts w:ascii="Times New Roman" w:hAnsi="Times New Roman"/>
        <w:i/>
        <w:sz w:val="18"/>
        <w:szCs w:val="18"/>
      </w:rPr>
      <w:t>“2016 - Año del Bicentenario de la Declaración de la Independencia Nacional”</w:t>
    </w:r>
    <w:r w:rsidRPr="00415977">
      <w:t xml:space="preserve"> </w:t>
    </w:r>
  </w:p>
  <w:p w:rsidR="006D28EC" w:rsidRDefault="006D28EC" w:rsidP="00415977">
    <w:pPr>
      <w:pStyle w:val="Textoindependiente"/>
      <w:jc w:val="right"/>
      <w:rPr>
        <w:lang w:val="es-ES"/>
      </w:rPr>
    </w:pPr>
  </w:p>
  <w:p w:rsidR="006D28EC" w:rsidRDefault="006D28EC" w:rsidP="00415977">
    <w:pPr>
      <w:pStyle w:val="Textoindependiente"/>
      <w:jc w:val="right"/>
      <w:rPr>
        <w:lang w:val="es-ES"/>
      </w:rPr>
    </w:pPr>
  </w:p>
  <w:p w:rsidR="006D28EC" w:rsidRDefault="006D28EC" w:rsidP="00415977">
    <w:pPr>
      <w:pStyle w:val="Textoindependiente"/>
      <w:jc w:val="right"/>
      <w:rPr>
        <w:lang w:val="es-ES"/>
      </w:rPr>
    </w:pPr>
  </w:p>
  <w:p w:rsidR="006D28EC" w:rsidRDefault="006D28EC" w:rsidP="00415977">
    <w:pPr>
      <w:pStyle w:val="Textoindependiente"/>
      <w:jc w:val="right"/>
      <w:rPr>
        <w:lang w:val="es-ES"/>
      </w:rPr>
    </w:pPr>
  </w:p>
  <w:p w:rsidR="006D28EC" w:rsidRDefault="006D28EC" w:rsidP="00415977">
    <w:pPr>
      <w:pStyle w:val="Textoindependiente"/>
      <w:jc w:val="right"/>
      <w:rPr>
        <w:lang w:val="es-ES"/>
      </w:rPr>
    </w:pPr>
  </w:p>
  <w:p w:rsidR="006D28EC" w:rsidRPr="00424D4B" w:rsidRDefault="006D28EC" w:rsidP="00415977">
    <w:pPr>
      <w:pStyle w:val="Textoindependiente"/>
      <w:jc w:val="right"/>
      <w:rPr>
        <w:szCs w:val="18"/>
      </w:rPr>
    </w:pPr>
    <w:r>
      <w:rPr>
        <w:lang w:val="es-ES"/>
      </w:rPr>
      <w:t>ANEXO</w:t>
    </w:r>
    <w:r>
      <w:rPr>
        <w:rFonts w:ascii="Times New Roman" w:hAnsi="Times New Roman"/>
        <w:i/>
        <w:noProof/>
        <w:sz w:val="18"/>
        <w:szCs w:val="18"/>
        <w:lang w:val="es-AR" w:eastAsia="es-AR"/>
      </w:rPr>
      <w:drawing>
        <wp:anchor distT="0" distB="0" distL="114300" distR="114300" simplePos="0" relativeHeight="251657728" behindDoc="0" locked="0" layoutInCell="1" allowOverlap="1" wp14:anchorId="734541DC" wp14:editId="42FC7D72">
          <wp:simplePos x="0" y="0"/>
          <wp:positionH relativeFrom="page">
            <wp:posOffset>643890</wp:posOffset>
          </wp:positionH>
          <wp:positionV relativeFrom="page">
            <wp:posOffset>819150</wp:posOffset>
          </wp:positionV>
          <wp:extent cx="2592070" cy="525780"/>
          <wp:effectExtent l="0" t="0" r="0" b="7620"/>
          <wp:wrapNone/>
          <wp:docPr id="9" name="Imagen 9" descr="Logo orsna la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orsna lau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2070" cy="5257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8EC" w:rsidRDefault="006D28E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suff w:val="nothing"/>
      <w:lvlText w:val=""/>
      <w:lvlJc w:val="left"/>
      <w:pPr>
        <w:ind w:left="360" w:hanging="360"/>
      </w:pPr>
      <w:rPr>
        <w:rFonts w:ascii="Symbol" w:hAnsi="Symbol"/>
      </w:r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nsid w:val="00000003"/>
    <w:multiLevelType w:val="multilevel"/>
    <w:tmpl w:val="00000003"/>
    <w:name w:val="WW8Num2"/>
    <w:lvl w:ilvl="0">
      <w:start w:val="1"/>
      <w:numFmt w:val="decimal"/>
      <w:suff w:val="nothing"/>
      <w:lvlText w:val="%1."/>
      <w:lvlJc w:val="left"/>
      <w:pPr>
        <w:ind w:left="360" w:hanging="360"/>
      </w:pPr>
      <w:rPr>
        <w:rFonts w:ascii="Symbol" w:hAnsi="Symbol"/>
        <w:b/>
        <w:u w:val="single"/>
      </w:rPr>
    </w:lvl>
    <w:lvl w:ilvl="1">
      <w:start w:val="3"/>
      <w:numFmt w:val="decimal"/>
      <w:suff w:val="nothing"/>
      <w:lvlText w:val="%1.%2."/>
      <w:lvlJc w:val="left"/>
      <w:pPr>
        <w:ind w:left="360" w:hanging="360"/>
      </w:pPr>
    </w:lvl>
    <w:lvl w:ilvl="2">
      <w:start w:val="1"/>
      <w:numFmt w:val="decimal"/>
      <w:suff w:val="nothing"/>
      <w:lvlText w:val="%1.%2.%3."/>
      <w:lvlJc w:val="left"/>
      <w:pPr>
        <w:ind w:left="720" w:hanging="720"/>
      </w:pPr>
    </w:lvl>
    <w:lvl w:ilvl="3">
      <w:start w:val="1"/>
      <w:numFmt w:val="decimal"/>
      <w:suff w:val="nothing"/>
      <w:lvlText w:val="%1.%2.%3.%4."/>
      <w:lvlJc w:val="left"/>
      <w:pPr>
        <w:ind w:left="720" w:hanging="720"/>
      </w:pPr>
    </w:lvl>
    <w:lvl w:ilvl="4">
      <w:start w:val="1"/>
      <w:numFmt w:val="decimal"/>
      <w:suff w:val="nothing"/>
      <w:lvlText w:val="%1.%2.%3.%4.%5."/>
      <w:lvlJc w:val="left"/>
      <w:pPr>
        <w:ind w:left="1080" w:hanging="1080"/>
      </w:pPr>
    </w:lvl>
    <w:lvl w:ilvl="5">
      <w:start w:val="1"/>
      <w:numFmt w:val="decimal"/>
      <w:suff w:val="nothing"/>
      <w:lvlText w:val="%1.%2.%3.%4.%5.%6."/>
      <w:lvlJc w:val="left"/>
      <w:pPr>
        <w:ind w:left="1080" w:hanging="1080"/>
      </w:pPr>
    </w:lvl>
    <w:lvl w:ilvl="6">
      <w:start w:val="1"/>
      <w:numFmt w:val="decimal"/>
      <w:suff w:val="nothing"/>
      <w:lvlText w:val="%1.%2.%3.%4.%5.%6.%7."/>
      <w:lvlJc w:val="left"/>
      <w:pPr>
        <w:ind w:left="1440" w:hanging="1440"/>
      </w:pPr>
    </w:lvl>
    <w:lvl w:ilvl="7">
      <w:start w:val="1"/>
      <w:numFmt w:val="decimal"/>
      <w:suff w:val="nothing"/>
      <w:lvlText w:val="%1.%2.%3.%4.%5.%6.%7.%8."/>
      <w:lvlJc w:val="left"/>
      <w:pPr>
        <w:ind w:left="1440" w:hanging="1440"/>
      </w:pPr>
    </w:lvl>
    <w:lvl w:ilvl="8">
      <w:start w:val="1"/>
      <w:numFmt w:val="decimal"/>
      <w:suff w:val="nothing"/>
      <w:lvlText w:val="%1.%2.%3.%4.%5.%6.%7.%8.%9."/>
      <w:lvlJc w:val="left"/>
      <w:pPr>
        <w:ind w:left="1800" w:hanging="1800"/>
      </w:pPr>
    </w:lvl>
  </w:abstractNum>
  <w:abstractNum w:abstractNumId="2">
    <w:nsid w:val="00000004"/>
    <w:multiLevelType w:val="multilevel"/>
    <w:tmpl w:val="00000004"/>
    <w:name w:val="WW8Num3"/>
    <w:lvl w:ilvl="0">
      <w:start w:val="1"/>
      <w:numFmt w:val="bullet"/>
      <w:suff w:val="nothing"/>
      <w:lvlText w:val=""/>
      <w:lvlJc w:val="left"/>
      <w:pPr>
        <w:ind w:left="360" w:hanging="360"/>
      </w:pPr>
      <w:rPr>
        <w:rFonts w:ascii="Symbol" w:hAnsi="Symbol"/>
      </w:r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3">
    <w:nsid w:val="00000005"/>
    <w:multiLevelType w:val="multilevel"/>
    <w:tmpl w:val="2102CBC6"/>
    <w:name w:val="WW8Num6"/>
    <w:lvl w:ilvl="0">
      <w:start w:val="1"/>
      <w:numFmt w:val="none"/>
      <w:pStyle w:val="Ttulo1"/>
      <w:suff w:val="nothing"/>
      <w:lvlText w:val=""/>
      <w:lvlJc w:val="left"/>
      <w:pPr>
        <w:ind w:left="0" w:firstLine="0"/>
      </w:pPr>
    </w:lvl>
    <w:lvl w:ilvl="1">
      <w:start w:val="1"/>
      <w:numFmt w:val="none"/>
      <w:suff w:val="nothing"/>
      <w:lvlText w:val=""/>
      <w:lvlJc w:val="left"/>
      <w:pPr>
        <w:ind w:left="0" w:firstLine="0"/>
      </w:pPr>
    </w:lvl>
    <w:lvl w:ilvl="2">
      <w:start w:val="1"/>
      <w:numFmt w:val="none"/>
      <w:pStyle w:val="Ttulo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pStyle w:val="Ttulo7"/>
      <w:suff w:val="nothing"/>
      <w:lvlText w:val=""/>
      <w:lvlJc w:val="left"/>
      <w:pPr>
        <w:ind w:left="0" w:firstLine="0"/>
      </w:pPr>
    </w:lvl>
    <w:lvl w:ilvl="7">
      <w:start w:val="1"/>
      <w:numFmt w:val="none"/>
      <w:pStyle w:val="Ttulo8"/>
      <w:suff w:val="nothing"/>
      <w:lvlText w:val=""/>
      <w:lvlJc w:val="left"/>
      <w:pPr>
        <w:ind w:left="0" w:firstLine="0"/>
      </w:pPr>
    </w:lvl>
    <w:lvl w:ilvl="8">
      <w:start w:val="1"/>
      <w:numFmt w:val="none"/>
      <w:pStyle w:val="Ttulo9"/>
      <w:suff w:val="nothing"/>
      <w:lvlText w:val=""/>
      <w:lvlJc w:val="left"/>
      <w:pPr>
        <w:ind w:left="0" w:firstLine="0"/>
      </w:pPr>
    </w:lvl>
  </w:abstractNum>
  <w:abstractNum w:abstractNumId="4">
    <w:nsid w:val="00000006"/>
    <w:multiLevelType w:val="multilevel"/>
    <w:tmpl w:val="00000006"/>
    <w:name w:val="WW8Num14"/>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5">
    <w:nsid w:val="016E7E3E"/>
    <w:multiLevelType w:val="hybridMultilevel"/>
    <w:tmpl w:val="58B48952"/>
    <w:lvl w:ilvl="0" w:tplc="631204B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095"/>
        </w:tabs>
        <w:ind w:left="1095" w:hanging="360"/>
      </w:pPr>
    </w:lvl>
    <w:lvl w:ilvl="2" w:tplc="0C0A001B" w:tentative="1">
      <w:start w:val="1"/>
      <w:numFmt w:val="lowerRoman"/>
      <w:lvlText w:val="%3."/>
      <w:lvlJc w:val="right"/>
      <w:pPr>
        <w:tabs>
          <w:tab w:val="num" w:pos="1815"/>
        </w:tabs>
        <w:ind w:left="1815" w:hanging="180"/>
      </w:pPr>
    </w:lvl>
    <w:lvl w:ilvl="3" w:tplc="0C0A000F" w:tentative="1">
      <w:start w:val="1"/>
      <w:numFmt w:val="decimal"/>
      <w:lvlText w:val="%4."/>
      <w:lvlJc w:val="left"/>
      <w:pPr>
        <w:tabs>
          <w:tab w:val="num" w:pos="2535"/>
        </w:tabs>
        <w:ind w:left="2535" w:hanging="360"/>
      </w:pPr>
    </w:lvl>
    <w:lvl w:ilvl="4" w:tplc="0C0A0019" w:tentative="1">
      <w:start w:val="1"/>
      <w:numFmt w:val="lowerLetter"/>
      <w:lvlText w:val="%5."/>
      <w:lvlJc w:val="left"/>
      <w:pPr>
        <w:tabs>
          <w:tab w:val="num" w:pos="3255"/>
        </w:tabs>
        <w:ind w:left="3255" w:hanging="360"/>
      </w:pPr>
    </w:lvl>
    <w:lvl w:ilvl="5" w:tplc="0C0A001B" w:tentative="1">
      <w:start w:val="1"/>
      <w:numFmt w:val="lowerRoman"/>
      <w:lvlText w:val="%6."/>
      <w:lvlJc w:val="right"/>
      <w:pPr>
        <w:tabs>
          <w:tab w:val="num" w:pos="3975"/>
        </w:tabs>
        <w:ind w:left="3975" w:hanging="180"/>
      </w:pPr>
    </w:lvl>
    <w:lvl w:ilvl="6" w:tplc="0C0A000F" w:tentative="1">
      <w:start w:val="1"/>
      <w:numFmt w:val="decimal"/>
      <w:lvlText w:val="%7."/>
      <w:lvlJc w:val="left"/>
      <w:pPr>
        <w:tabs>
          <w:tab w:val="num" w:pos="4695"/>
        </w:tabs>
        <w:ind w:left="4695" w:hanging="360"/>
      </w:pPr>
    </w:lvl>
    <w:lvl w:ilvl="7" w:tplc="0C0A0019" w:tentative="1">
      <w:start w:val="1"/>
      <w:numFmt w:val="lowerLetter"/>
      <w:lvlText w:val="%8."/>
      <w:lvlJc w:val="left"/>
      <w:pPr>
        <w:tabs>
          <w:tab w:val="num" w:pos="5415"/>
        </w:tabs>
        <w:ind w:left="5415" w:hanging="360"/>
      </w:pPr>
    </w:lvl>
    <w:lvl w:ilvl="8" w:tplc="0C0A001B" w:tentative="1">
      <w:start w:val="1"/>
      <w:numFmt w:val="lowerRoman"/>
      <w:lvlText w:val="%9."/>
      <w:lvlJc w:val="right"/>
      <w:pPr>
        <w:tabs>
          <w:tab w:val="num" w:pos="6135"/>
        </w:tabs>
        <w:ind w:left="6135" w:hanging="180"/>
      </w:pPr>
    </w:lvl>
  </w:abstractNum>
  <w:abstractNum w:abstractNumId="6">
    <w:nsid w:val="066157D3"/>
    <w:multiLevelType w:val="hybridMultilevel"/>
    <w:tmpl w:val="E4E254B6"/>
    <w:lvl w:ilvl="0" w:tplc="B180EA48">
      <w:start w:val="1"/>
      <w:numFmt w:val="bullet"/>
      <w:pStyle w:val="EstiloConvietas"/>
      <w:lvlText w:val="▪"/>
      <w:lvlJc w:val="left"/>
      <w:pPr>
        <w:tabs>
          <w:tab w:val="num" w:pos="360"/>
        </w:tabs>
        <w:ind w:left="360" w:hanging="360"/>
      </w:pPr>
      <w:rPr>
        <w:rFonts w:ascii="Arial" w:eastAsia="Courier New"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0A021631"/>
    <w:multiLevelType w:val="hybridMultilevel"/>
    <w:tmpl w:val="EF703BDE"/>
    <w:lvl w:ilvl="0" w:tplc="BFB2BD48">
      <w:start w:val="1"/>
      <w:numFmt w:val="lowerLetter"/>
      <w:lvlText w:val="%1)"/>
      <w:lvlJc w:val="left"/>
      <w:pPr>
        <w:tabs>
          <w:tab w:val="num" w:pos="705"/>
        </w:tabs>
        <w:ind w:left="705" w:hanging="70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0B527F73"/>
    <w:multiLevelType w:val="multilevel"/>
    <w:tmpl w:val="0C0A0017"/>
    <w:numStyleLink w:val="EstiloNumeradoNegro"/>
  </w:abstractNum>
  <w:abstractNum w:abstractNumId="9">
    <w:nsid w:val="0E4364C9"/>
    <w:multiLevelType w:val="hybridMultilevel"/>
    <w:tmpl w:val="721E5CDC"/>
    <w:lvl w:ilvl="0" w:tplc="631204B4">
      <w:start w:val="1"/>
      <w:numFmt w:val="lowerLetter"/>
      <w:lvlText w:val="%1)"/>
      <w:lvlJc w:val="left"/>
      <w:pPr>
        <w:tabs>
          <w:tab w:val="num" w:pos="717"/>
        </w:tabs>
        <w:ind w:left="717" w:hanging="360"/>
      </w:pPr>
      <w:rPr>
        <w:rFonts w:hint="default"/>
      </w:rPr>
    </w:lvl>
    <w:lvl w:ilvl="1" w:tplc="0C0A0019" w:tentative="1">
      <w:start w:val="1"/>
      <w:numFmt w:val="lowerLetter"/>
      <w:lvlText w:val="%2."/>
      <w:lvlJc w:val="left"/>
      <w:pPr>
        <w:tabs>
          <w:tab w:val="num" w:pos="1092"/>
        </w:tabs>
        <w:ind w:left="1092" w:hanging="360"/>
      </w:pPr>
    </w:lvl>
    <w:lvl w:ilvl="2" w:tplc="0C0A001B" w:tentative="1">
      <w:start w:val="1"/>
      <w:numFmt w:val="lowerRoman"/>
      <w:lvlText w:val="%3."/>
      <w:lvlJc w:val="right"/>
      <w:pPr>
        <w:tabs>
          <w:tab w:val="num" w:pos="1812"/>
        </w:tabs>
        <w:ind w:left="1812" w:hanging="180"/>
      </w:pPr>
    </w:lvl>
    <w:lvl w:ilvl="3" w:tplc="0C0A000F" w:tentative="1">
      <w:start w:val="1"/>
      <w:numFmt w:val="decimal"/>
      <w:lvlText w:val="%4."/>
      <w:lvlJc w:val="left"/>
      <w:pPr>
        <w:tabs>
          <w:tab w:val="num" w:pos="2532"/>
        </w:tabs>
        <w:ind w:left="2532" w:hanging="360"/>
      </w:pPr>
    </w:lvl>
    <w:lvl w:ilvl="4" w:tplc="0C0A0019" w:tentative="1">
      <w:start w:val="1"/>
      <w:numFmt w:val="lowerLetter"/>
      <w:lvlText w:val="%5."/>
      <w:lvlJc w:val="left"/>
      <w:pPr>
        <w:tabs>
          <w:tab w:val="num" w:pos="3252"/>
        </w:tabs>
        <w:ind w:left="3252" w:hanging="360"/>
      </w:pPr>
    </w:lvl>
    <w:lvl w:ilvl="5" w:tplc="0C0A001B" w:tentative="1">
      <w:start w:val="1"/>
      <w:numFmt w:val="lowerRoman"/>
      <w:lvlText w:val="%6."/>
      <w:lvlJc w:val="right"/>
      <w:pPr>
        <w:tabs>
          <w:tab w:val="num" w:pos="3972"/>
        </w:tabs>
        <w:ind w:left="3972" w:hanging="180"/>
      </w:pPr>
    </w:lvl>
    <w:lvl w:ilvl="6" w:tplc="0C0A000F" w:tentative="1">
      <w:start w:val="1"/>
      <w:numFmt w:val="decimal"/>
      <w:lvlText w:val="%7."/>
      <w:lvlJc w:val="left"/>
      <w:pPr>
        <w:tabs>
          <w:tab w:val="num" w:pos="4692"/>
        </w:tabs>
        <w:ind w:left="4692" w:hanging="360"/>
      </w:pPr>
    </w:lvl>
    <w:lvl w:ilvl="7" w:tplc="0C0A0019" w:tentative="1">
      <w:start w:val="1"/>
      <w:numFmt w:val="lowerLetter"/>
      <w:lvlText w:val="%8."/>
      <w:lvlJc w:val="left"/>
      <w:pPr>
        <w:tabs>
          <w:tab w:val="num" w:pos="5412"/>
        </w:tabs>
        <w:ind w:left="5412" w:hanging="360"/>
      </w:pPr>
    </w:lvl>
    <w:lvl w:ilvl="8" w:tplc="0C0A001B" w:tentative="1">
      <w:start w:val="1"/>
      <w:numFmt w:val="lowerRoman"/>
      <w:lvlText w:val="%9."/>
      <w:lvlJc w:val="right"/>
      <w:pPr>
        <w:tabs>
          <w:tab w:val="num" w:pos="6132"/>
        </w:tabs>
        <w:ind w:left="6132" w:hanging="180"/>
      </w:pPr>
    </w:lvl>
  </w:abstractNum>
  <w:abstractNum w:abstractNumId="10">
    <w:nsid w:val="143E5075"/>
    <w:multiLevelType w:val="hybridMultilevel"/>
    <w:tmpl w:val="D4F43AB4"/>
    <w:lvl w:ilvl="0" w:tplc="B1BCF57C">
      <w:start w:val="1"/>
      <w:numFmt w:val="bullet"/>
      <w:lvlText w:val="-"/>
      <w:lvlJc w:val="left"/>
      <w:pPr>
        <w:tabs>
          <w:tab w:val="num" w:pos="720"/>
        </w:tabs>
        <w:ind w:left="720" w:hanging="360"/>
      </w:pPr>
      <w:rPr>
        <w:rFonts w:ascii="Arial"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CB90298"/>
    <w:multiLevelType w:val="singleLevel"/>
    <w:tmpl w:val="0C0A0017"/>
    <w:lvl w:ilvl="0">
      <w:start w:val="1"/>
      <w:numFmt w:val="lowerLetter"/>
      <w:lvlText w:val="%1)"/>
      <w:lvlJc w:val="left"/>
      <w:pPr>
        <w:tabs>
          <w:tab w:val="num" w:pos="360"/>
        </w:tabs>
        <w:ind w:left="360" w:hanging="360"/>
      </w:pPr>
    </w:lvl>
  </w:abstractNum>
  <w:abstractNum w:abstractNumId="12">
    <w:nsid w:val="331F7731"/>
    <w:multiLevelType w:val="hybridMultilevel"/>
    <w:tmpl w:val="010A1B5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37D51D57"/>
    <w:multiLevelType w:val="hybridMultilevel"/>
    <w:tmpl w:val="6F24225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9687D08"/>
    <w:multiLevelType w:val="hybridMultilevel"/>
    <w:tmpl w:val="58B48952"/>
    <w:lvl w:ilvl="0" w:tplc="631204B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095"/>
        </w:tabs>
        <w:ind w:left="1095" w:hanging="360"/>
      </w:pPr>
    </w:lvl>
    <w:lvl w:ilvl="2" w:tplc="0C0A001B" w:tentative="1">
      <w:start w:val="1"/>
      <w:numFmt w:val="lowerRoman"/>
      <w:lvlText w:val="%3."/>
      <w:lvlJc w:val="right"/>
      <w:pPr>
        <w:tabs>
          <w:tab w:val="num" w:pos="1815"/>
        </w:tabs>
        <w:ind w:left="1815" w:hanging="180"/>
      </w:pPr>
    </w:lvl>
    <w:lvl w:ilvl="3" w:tplc="0C0A000F" w:tentative="1">
      <w:start w:val="1"/>
      <w:numFmt w:val="decimal"/>
      <w:lvlText w:val="%4."/>
      <w:lvlJc w:val="left"/>
      <w:pPr>
        <w:tabs>
          <w:tab w:val="num" w:pos="2535"/>
        </w:tabs>
        <w:ind w:left="2535" w:hanging="360"/>
      </w:pPr>
    </w:lvl>
    <w:lvl w:ilvl="4" w:tplc="0C0A0019" w:tentative="1">
      <w:start w:val="1"/>
      <w:numFmt w:val="lowerLetter"/>
      <w:lvlText w:val="%5."/>
      <w:lvlJc w:val="left"/>
      <w:pPr>
        <w:tabs>
          <w:tab w:val="num" w:pos="3255"/>
        </w:tabs>
        <w:ind w:left="3255" w:hanging="360"/>
      </w:pPr>
    </w:lvl>
    <w:lvl w:ilvl="5" w:tplc="0C0A001B" w:tentative="1">
      <w:start w:val="1"/>
      <w:numFmt w:val="lowerRoman"/>
      <w:lvlText w:val="%6."/>
      <w:lvlJc w:val="right"/>
      <w:pPr>
        <w:tabs>
          <w:tab w:val="num" w:pos="3975"/>
        </w:tabs>
        <w:ind w:left="3975" w:hanging="180"/>
      </w:pPr>
    </w:lvl>
    <w:lvl w:ilvl="6" w:tplc="0C0A000F" w:tentative="1">
      <w:start w:val="1"/>
      <w:numFmt w:val="decimal"/>
      <w:lvlText w:val="%7."/>
      <w:lvlJc w:val="left"/>
      <w:pPr>
        <w:tabs>
          <w:tab w:val="num" w:pos="4695"/>
        </w:tabs>
        <w:ind w:left="4695" w:hanging="360"/>
      </w:pPr>
    </w:lvl>
    <w:lvl w:ilvl="7" w:tplc="0C0A0019" w:tentative="1">
      <w:start w:val="1"/>
      <w:numFmt w:val="lowerLetter"/>
      <w:lvlText w:val="%8."/>
      <w:lvlJc w:val="left"/>
      <w:pPr>
        <w:tabs>
          <w:tab w:val="num" w:pos="5415"/>
        </w:tabs>
        <w:ind w:left="5415" w:hanging="360"/>
      </w:pPr>
    </w:lvl>
    <w:lvl w:ilvl="8" w:tplc="0C0A001B" w:tentative="1">
      <w:start w:val="1"/>
      <w:numFmt w:val="lowerRoman"/>
      <w:lvlText w:val="%9."/>
      <w:lvlJc w:val="right"/>
      <w:pPr>
        <w:tabs>
          <w:tab w:val="num" w:pos="6135"/>
        </w:tabs>
        <w:ind w:left="6135" w:hanging="180"/>
      </w:pPr>
    </w:lvl>
  </w:abstractNum>
  <w:abstractNum w:abstractNumId="15">
    <w:nsid w:val="3D62076C"/>
    <w:multiLevelType w:val="hybridMultilevel"/>
    <w:tmpl w:val="365CBB42"/>
    <w:lvl w:ilvl="0" w:tplc="EC6C80E2">
      <w:numFmt w:val="bullet"/>
      <w:lvlText w:val="·"/>
      <w:lvlJc w:val="left"/>
      <w:pPr>
        <w:tabs>
          <w:tab w:val="num" w:pos="360"/>
        </w:tabs>
        <w:ind w:left="360" w:hanging="360"/>
      </w:pPr>
      <w:rPr>
        <w:rFonts w:ascii="Symbol" w:hAnsi="Symbol" w:cs="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45FC29C4"/>
    <w:multiLevelType w:val="hybridMultilevel"/>
    <w:tmpl w:val="127EB910"/>
    <w:lvl w:ilvl="0" w:tplc="B1BCF57C">
      <w:start w:val="1"/>
      <w:numFmt w:val="bullet"/>
      <w:lvlText w:val="-"/>
      <w:lvlJc w:val="left"/>
      <w:pPr>
        <w:tabs>
          <w:tab w:val="num" w:pos="720"/>
        </w:tabs>
        <w:ind w:left="720" w:hanging="360"/>
      </w:pPr>
      <w:rPr>
        <w:rFonts w:ascii="Arial" w:hAnsi="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495F1367"/>
    <w:multiLevelType w:val="singleLevel"/>
    <w:tmpl w:val="0C0A0017"/>
    <w:lvl w:ilvl="0">
      <w:start w:val="1"/>
      <w:numFmt w:val="lowerLetter"/>
      <w:lvlText w:val="%1)"/>
      <w:lvlJc w:val="left"/>
      <w:pPr>
        <w:tabs>
          <w:tab w:val="num" w:pos="360"/>
        </w:tabs>
        <w:ind w:left="360" w:hanging="360"/>
      </w:pPr>
    </w:lvl>
  </w:abstractNum>
  <w:abstractNum w:abstractNumId="18">
    <w:nsid w:val="4C8B43B2"/>
    <w:multiLevelType w:val="hybridMultilevel"/>
    <w:tmpl w:val="3E84CCD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DCC42E4"/>
    <w:multiLevelType w:val="hybridMultilevel"/>
    <w:tmpl w:val="C0E6C9DA"/>
    <w:lvl w:ilvl="0" w:tplc="631204B4">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52763462"/>
    <w:multiLevelType w:val="singleLevel"/>
    <w:tmpl w:val="0C0A0017"/>
    <w:lvl w:ilvl="0">
      <w:start w:val="1"/>
      <w:numFmt w:val="lowerLetter"/>
      <w:lvlText w:val="%1)"/>
      <w:lvlJc w:val="left"/>
      <w:pPr>
        <w:tabs>
          <w:tab w:val="num" w:pos="360"/>
        </w:tabs>
        <w:ind w:left="360" w:hanging="360"/>
      </w:pPr>
    </w:lvl>
  </w:abstractNum>
  <w:abstractNum w:abstractNumId="21">
    <w:nsid w:val="52A55517"/>
    <w:multiLevelType w:val="hybridMultilevel"/>
    <w:tmpl w:val="472CDEFA"/>
    <w:lvl w:ilvl="0" w:tplc="378A15FA">
      <w:start w:val="6"/>
      <w:numFmt w:val="bullet"/>
      <w:lvlText w:val="-"/>
      <w:lvlJc w:val="left"/>
      <w:pPr>
        <w:tabs>
          <w:tab w:val="num" w:pos="3192"/>
        </w:tabs>
        <w:ind w:left="3192" w:hanging="360"/>
      </w:pPr>
      <w:rPr>
        <w:rFonts w:ascii="Arial" w:eastAsia="Times New Roman" w:hAnsi="Arial" w:cs="Arial" w:hint="default"/>
      </w:rPr>
    </w:lvl>
    <w:lvl w:ilvl="1" w:tplc="56848868" w:tentative="1">
      <w:start w:val="1"/>
      <w:numFmt w:val="bullet"/>
      <w:lvlText w:val="o"/>
      <w:lvlJc w:val="left"/>
      <w:pPr>
        <w:tabs>
          <w:tab w:val="num" w:pos="2856"/>
        </w:tabs>
        <w:ind w:left="2856" w:hanging="360"/>
      </w:pPr>
      <w:rPr>
        <w:rFonts w:ascii="Courier New" w:hAnsi="Courier New" w:cs="Courier New" w:hint="default"/>
      </w:rPr>
    </w:lvl>
    <w:lvl w:ilvl="2" w:tplc="84762772">
      <w:start w:val="1"/>
      <w:numFmt w:val="bullet"/>
      <w:lvlText w:val=""/>
      <w:lvlJc w:val="left"/>
      <w:pPr>
        <w:tabs>
          <w:tab w:val="num" w:pos="3576"/>
        </w:tabs>
        <w:ind w:left="3576" w:hanging="360"/>
      </w:pPr>
      <w:rPr>
        <w:rFonts w:ascii="Symbol" w:hAnsi="Symbol" w:hint="default"/>
      </w:rPr>
    </w:lvl>
    <w:lvl w:ilvl="3" w:tplc="97A2C10A" w:tentative="1">
      <w:start w:val="1"/>
      <w:numFmt w:val="bullet"/>
      <w:lvlText w:val=""/>
      <w:lvlJc w:val="left"/>
      <w:pPr>
        <w:tabs>
          <w:tab w:val="num" w:pos="4296"/>
        </w:tabs>
        <w:ind w:left="4296" w:hanging="360"/>
      </w:pPr>
      <w:rPr>
        <w:rFonts w:ascii="Symbol" w:hAnsi="Symbol" w:hint="default"/>
      </w:rPr>
    </w:lvl>
    <w:lvl w:ilvl="4" w:tplc="1FD0C2A6" w:tentative="1">
      <w:start w:val="1"/>
      <w:numFmt w:val="bullet"/>
      <w:lvlText w:val="o"/>
      <w:lvlJc w:val="left"/>
      <w:pPr>
        <w:tabs>
          <w:tab w:val="num" w:pos="5016"/>
        </w:tabs>
        <w:ind w:left="5016" w:hanging="360"/>
      </w:pPr>
      <w:rPr>
        <w:rFonts w:ascii="Courier New" w:hAnsi="Courier New" w:cs="Courier New" w:hint="default"/>
      </w:rPr>
    </w:lvl>
    <w:lvl w:ilvl="5" w:tplc="F1B68A02" w:tentative="1">
      <w:start w:val="1"/>
      <w:numFmt w:val="bullet"/>
      <w:lvlText w:val=""/>
      <w:lvlJc w:val="left"/>
      <w:pPr>
        <w:tabs>
          <w:tab w:val="num" w:pos="5736"/>
        </w:tabs>
        <w:ind w:left="5736" w:hanging="360"/>
      </w:pPr>
      <w:rPr>
        <w:rFonts w:ascii="Wingdings" w:hAnsi="Wingdings" w:hint="default"/>
      </w:rPr>
    </w:lvl>
    <w:lvl w:ilvl="6" w:tplc="006CA9F6" w:tentative="1">
      <w:start w:val="1"/>
      <w:numFmt w:val="bullet"/>
      <w:lvlText w:val=""/>
      <w:lvlJc w:val="left"/>
      <w:pPr>
        <w:tabs>
          <w:tab w:val="num" w:pos="6456"/>
        </w:tabs>
        <w:ind w:left="6456" w:hanging="360"/>
      </w:pPr>
      <w:rPr>
        <w:rFonts w:ascii="Symbol" w:hAnsi="Symbol" w:hint="default"/>
      </w:rPr>
    </w:lvl>
    <w:lvl w:ilvl="7" w:tplc="C52EEE7E" w:tentative="1">
      <w:start w:val="1"/>
      <w:numFmt w:val="bullet"/>
      <w:lvlText w:val="o"/>
      <w:lvlJc w:val="left"/>
      <w:pPr>
        <w:tabs>
          <w:tab w:val="num" w:pos="7176"/>
        </w:tabs>
        <w:ind w:left="7176" w:hanging="360"/>
      </w:pPr>
      <w:rPr>
        <w:rFonts w:ascii="Courier New" w:hAnsi="Courier New" w:cs="Courier New" w:hint="default"/>
      </w:rPr>
    </w:lvl>
    <w:lvl w:ilvl="8" w:tplc="1D689914" w:tentative="1">
      <w:start w:val="1"/>
      <w:numFmt w:val="bullet"/>
      <w:lvlText w:val=""/>
      <w:lvlJc w:val="left"/>
      <w:pPr>
        <w:tabs>
          <w:tab w:val="num" w:pos="7896"/>
        </w:tabs>
        <w:ind w:left="7896" w:hanging="360"/>
      </w:pPr>
      <w:rPr>
        <w:rFonts w:ascii="Wingdings" w:hAnsi="Wingdings" w:hint="default"/>
      </w:rPr>
    </w:lvl>
  </w:abstractNum>
  <w:abstractNum w:abstractNumId="22">
    <w:nsid w:val="55166FCE"/>
    <w:multiLevelType w:val="singleLevel"/>
    <w:tmpl w:val="0C0A0017"/>
    <w:lvl w:ilvl="0">
      <w:start w:val="1"/>
      <w:numFmt w:val="lowerLetter"/>
      <w:lvlText w:val="%1)"/>
      <w:lvlJc w:val="left"/>
      <w:pPr>
        <w:tabs>
          <w:tab w:val="num" w:pos="360"/>
        </w:tabs>
        <w:ind w:left="360" w:hanging="360"/>
      </w:pPr>
    </w:lvl>
  </w:abstractNum>
  <w:abstractNum w:abstractNumId="23">
    <w:nsid w:val="5AE01D18"/>
    <w:multiLevelType w:val="hybridMultilevel"/>
    <w:tmpl w:val="F43E7E4C"/>
    <w:lvl w:ilvl="0" w:tplc="59D0D3B2">
      <w:start w:val="1"/>
      <w:numFmt w:val="upperLetter"/>
      <w:lvlText w:val="%1)"/>
      <w:lvlJc w:val="left"/>
      <w:pPr>
        <w:ind w:left="1074" w:hanging="360"/>
      </w:pPr>
      <w:rPr>
        <w:rFonts w:hint="default"/>
      </w:rPr>
    </w:lvl>
    <w:lvl w:ilvl="1" w:tplc="2C0A0019" w:tentative="1">
      <w:start w:val="1"/>
      <w:numFmt w:val="lowerLetter"/>
      <w:lvlText w:val="%2."/>
      <w:lvlJc w:val="left"/>
      <w:pPr>
        <w:ind w:left="1794" w:hanging="360"/>
      </w:pPr>
    </w:lvl>
    <w:lvl w:ilvl="2" w:tplc="2C0A001B" w:tentative="1">
      <w:start w:val="1"/>
      <w:numFmt w:val="lowerRoman"/>
      <w:lvlText w:val="%3."/>
      <w:lvlJc w:val="right"/>
      <w:pPr>
        <w:ind w:left="2514" w:hanging="180"/>
      </w:pPr>
    </w:lvl>
    <w:lvl w:ilvl="3" w:tplc="2C0A000F" w:tentative="1">
      <w:start w:val="1"/>
      <w:numFmt w:val="decimal"/>
      <w:lvlText w:val="%4."/>
      <w:lvlJc w:val="left"/>
      <w:pPr>
        <w:ind w:left="3234" w:hanging="360"/>
      </w:pPr>
    </w:lvl>
    <w:lvl w:ilvl="4" w:tplc="2C0A0019" w:tentative="1">
      <w:start w:val="1"/>
      <w:numFmt w:val="lowerLetter"/>
      <w:lvlText w:val="%5."/>
      <w:lvlJc w:val="left"/>
      <w:pPr>
        <w:ind w:left="3954" w:hanging="360"/>
      </w:pPr>
    </w:lvl>
    <w:lvl w:ilvl="5" w:tplc="2C0A001B" w:tentative="1">
      <w:start w:val="1"/>
      <w:numFmt w:val="lowerRoman"/>
      <w:lvlText w:val="%6."/>
      <w:lvlJc w:val="right"/>
      <w:pPr>
        <w:ind w:left="4674" w:hanging="180"/>
      </w:pPr>
    </w:lvl>
    <w:lvl w:ilvl="6" w:tplc="2C0A000F" w:tentative="1">
      <w:start w:val="1"/>
      <w:numFmt w:val="decimal"/>
      <w:lvlText w:val="%7."/>
      <w:lvlJc w:val="left"/>
      <w:pPr>
        <w:ind w:left="5394" w:hanging="360"/>
      </w:pPr>
    </w:lvl>
    <w:lvl w:ilvl="7" w:tplc="2C0A0019" w:tentative="1">
      <w:start w:val="1"/>
      <w:numFmt w:val="lowerLetter"/>
      <w:lvlText w:val="%8."/>
      <w:lvlJc w:val="left"/>
      <w:pPr>
        <w:ind w:left="6114" w:hanging="360"/>
      </w:pPr>
    </w:lvl>
    <w:lvl w:ilvl="8" w:tplc="2C0A001B" w:tentative="1">
      <w:start w:val="1"/>
      <w:numFmt w:val="lowerRoman"/>
      <w:lvlText w:val="%9."/>
      <w:lvlJc w:val="right"/>
      <w:pPr>
        <w:ind w:left="6834" w:hanging="180"/>
      </w:pPr>
    </w:lvl>
  </w:abstractNum>
  <w:abstractNum w:abstractNumId="24">
    <w:nsid w:val="6199660C"/>
    <w:multiLevelType w:val="hybridMultilevel"/>
    <w:tmpl w:val="311083A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622062D"/>
    <w:multiLevelType w:val="hybridMultilevel"/>
    <w:tmpl w:val="F38E14CE"/>
    <w:lvl w:ilvl="0" w:tplc="2C0A0001">
      <w:start w:val="1"/>
      <w:numFmt w:val="bullet"/>
      <w:lvlText w:val=""/>
      <w:lvlJc w:val="left"/>
      <w:pPr>
        <w:ind w:left="1074" w:hanging="360"/>
      </w:pPr>
      <w:rPr>
        <w:rFonts w:ascii="Symbol" w:hAnsi="Symbol" w:hint="default"/>
      </w:rPr>
    </w:lvl>
    <w:lvl w:ilvl="1" w:tplc="2C0A0003" w:tentative="1">
      <w:start w:val="1"/>
      <w:numFmt w:val="bullet"/>
      <w:lvlText w:val="o"/>
      <w:lvlJc w:val="left"/>
      <w:pPr>
        <w:ind w:left="1794" w:hanging="360"/>
      </w:pPr>
      <w:rPr>
        <w:rFonts w:ascii="Courier New" w:hAnsi="Courier New" w:cs="Courier New" w:hint="default"/>
      </w:rPr>
    </w:lvl>
    <w:lvl w:ilvl="2" w:tplc="2C0A0005" w:tentative="1">
      <w:start w:val="1"/>
      <w:numFmt w:val="bullet"/>
      <w:lvlText w:val=""/>
      <w:lvlJc w:val="left"/>
      <w:pPr>
        <w:ind w:left="2514" w:hanging="360"/>
      </w:pPr>
      <w:rPr>
        <w:rFonts w:ascii="Wingdings" w:hAnsi="Wingdings" w:hint="default"/>
      </w:rPr>
    </w:lvl>
    <w:lvl w:ilvl="3" w:tplc="2C0A0001" w:tentative="1">
      <w:start w:val="1"/>
      <w:numFmt w:val="bullet"/>
      <w:lvlText w:val=""/>
      <w:lvlJc w:val="left"/>
      <w:pPr>
        <w:ind w:left="3234" w:hanging="360"/>
      </w:pPr>
      <w:rPr>
        <w:rFonts w:ascii="Symbol" w:hAnsi="Symbol" w:hint="default"/>
      </w:rPr>
    </w:lvl>
    <w:lvl w:ilvl="4" w:tplc="2C0A0003" w:tentative="1">
      <w:start w:val="1"/>
      <w:numFmt w:val="bullet"/>
      <w:lvlText w:val="o"/>
      <w:lvlJc w:val="left"/>
      <w:pPr>
        <w:ind w:left="3954" w:hanging="360"/>
      </w:pPr>
      <w:rPr>
        <w:rFonts w:ascii="Courier New" w:hAnsi="Courier New" w:cs="Courier New" w:hint="default"/>
      </w:rPr>
    </w:lvl>
    <w:lvl w:ilvl="5" w:tplc="2C0A0005" w:tentative="1">
      <w:start w:val="1"/>
      <w:numFmt w:val="bullet"/>
      <w:lvlText w:val=""/>
      <w:lvlJc w:val="left"/>
      <w:pPr>
        <w:ind w:left="4674" w:hanging="360"/>
      </w:pPr>
      <w:rPr>
        <w:rFonts w:ascii="Wingdings" w:hAnsi="Wingdings" w:hint="default"/>
      </w:rPr>
    </w:lvl>
    <w:lvl w:ilvl="6" w:tplc="2C0A0001" w:tentative="1">
      <w:start w:val="1"/>
      <w:numFmt w:val="bullet"/>
      <w:lvlText w:val=""/>
      <w:lvlJc w:val="left"/>
      <w:pPr>
        <w:ind w:left="5394" w:hanging="360"/>
      </w:pPr>
      <w:rPr>
        <w:rFonts w:ascii="Symbol" w:hAnsi="Symbol" w:hint="default"/>
      </w:rPr>
    </w:lvl>
    <w:lvl w:ilvl="7" w:tplc="2C0A0003" w:tentative="1">
      <w:start w:val="1"/>
      <w:numFmt w:val="bullet"/>
      <w:lvlText w:val="o"/>
      <w:lvlJc w:val="left"/>
      <w:pPr>
        <w:ind w:left="6114" w:hanging="360"/>
      </w:pPr>
      <w:rPr>
        <w:rFonts w:ascii="Courier New" w:hAnsi="Courier New" w:cs="Courier New" w:hint="default"/>
      </w:rPr>
    </w:lvl>
    <w:lvl w:ilvl="8" w:tplc="2C0A0005" w:tentative="1">
      <w:start w:val="1"/>
      <w:numFmt w:val="bullet"/>
      <w:lvlText w:val=""/>
      <w:lvlJc w:val="left"/>
      <w:pPr>
        <w:ind w:left="6834" w:hanging="360"/>
      </w:pPr>
      <w:rPr>
        <w:rFonts w:ascii="Wingdings" w:hAnsi="Wingdings" w:hint="default"/>
      </w:rPr>
    </w:lvl>
  </w:abstractNum>
  <w:abstractNum w:abstractNumId="26">
    <w:nsid w:val="71094125"/>
    <w:multiLevelType w:val="hybridMultilevel"/>
    <w:tmpl w:val="B9DA7424"/>
    <w:lvl w:ilvl="0" w:tplc="0C0A0001">
      <w:start w:val="1"/>
      <w:numFmt w:val="bullet"/>
      <w:lvlText w:val=""/>
      <w:lvlJc w:val="left"/>
      <w:pPr>
        <w:ind w:left="1074" w:hanging="360"/>
      </w:pPr>
      <w:rPr>
        <w:rFonts w:ascii="Symbol" w:hAnsi="Symbol" w:hint="default"/>
      </w:rPr>
    </w:lvl>
    <w:lvl w:ilvl="1" w:tplc="0C0A0003" w:tentative="1">
      <w:start w:val="1"/>
      <w:numFmt w:val="bullet"/>
      <w:lvlText w:val="o"/>
      <w:lvlJc w:val="left"/>
      <w:pPr>
        <w:ind w:left="1794" w:hanging="360"/>
      </w:pPr>
      <w:rPr>
        <w:rFonts w:ascii="Courier New" w:hAnsi="Courier New" w:cs="Courier New" w:hint="default"/>
      </w:rPr>
    </w:lvl>
    <w:lvl w:ilvl="2" w:tplc="0C0A0005" w:tentative="1">
      <w:start w:val="1"/>
      <w:numFmt w:val="bullet"/>
      <w:lvlText w:val=""/>
      <w:lvlJc w:val="left"/>
      <w:pPr>
        <w:ind w:left="2514" w:hanging="360"/>
      </w:pPr>
      <w:rPr>
        <w:rFonts w:ascii="Wingdings" w:hAnsi="Wingdings" w:hint="default"/>
      </w:rPr>
    </w:lvl>
    <w:lvl w:ilvl="3" w:tplc="0C0A0001" w:tentative="1">
      <w:start w:val="1"/>
      <w:numFmt w:val="bullet"/>
      <w:lvlText w:val=""/>
      <w:lvlJc w:val="left"/>
      <w:pPr>
        <w:ind w:left="3234" w:hanging="360"/>
      </w:pPr>
      <w:rPr>
        <w:rFonts w:ascii="Symbol" w:hAnsi="Symbol" w:hint="default"/>
      </w:rPr>
    </w:lvl>
    <w:lvl w:ilvl="4" w:tplc="0C0A0003" w:tentative="1">
      <w:start w:val="1"/>
      <w:numFmt w:val="bullet"/>
      <w:lvlText w:val="o"/>
      <w:lvlJc w:val="left"/>
      <w:pPr>
        <w:ind w:left="3954" w:hanging="360"/>
      </w:pPr>
      <w:rPr>
        <w:rFonts w:ascii="Courier New" w:hAnsi="Courier New" w:cs="Courier New" w:hint="default"/>
      </w:rPr>
    </w:lvl>
    <w:lvl w:ilvl="5" w:tplc="0C0A0005" w:tentative="1">
      <w:start w:val="1"/>
      <w:numFmt w:val="bullet"/>
      <w:lvlText w:val=""/>
      <w:lvlJc w:val="left"/>
      <w:pPr>
        <w:ind w:left="4674" w:hanging="360"/>
      </w:pPr>
      <w:rPr>
        <w:rFonts w:ascii="Wingdings" w:hAnsi="Wingdings" w:hint="default"/>
      </w:rPr>
    </w:lvl>
    <w:lvl w:ilvl="6" w:tplc="0C0A0001" w:tentative="1">
      <w:start w:val="1"/>
      <w:numFmt w:val="bullet"/>
      <w:lvlText w:val=""/>
      <w:lvlJc w:val="left"/>
      <w:pPr>
        <w:ind w:left="5394" w:hanging="360"/>
      </w:pPr>
      <w:rPr>
        <w:rFonts w:ascii="Symbol" w:hAnsi="Symbol" w:hint="default"/>
      </w:rPr>
    </w:lvl>
    <w:lvl w:ilvl="7" w:tplc="0C0A0003" w:tentative="1">
      <w:start w:val="1"/>
      <w:numFmt w:val="bullet"/>
      <w:lvlText w:val="o"/>
      <w:lvlJc w:val="left"/>
      <w:pPr>
        <w:ind w:left="6114" w:hanging="360"/>
      </w:pPr>
      <w:rPr>
        <w:rFonts w:ascii="Courier New" w:hAnsi="Courier New" w:cs="Courier New" w:hint="default"/>
      </w:rPr>
    </w:lvl>
    <w:lvl w:ilvl="8" w:tplc="0C0A0005" w:tentative="1">
      <w:start w:val="1"/>
      <w:numFmt w:val="bullet"/>
      <w:lvlText w:val=""/>
      <w:lvlJc w:val="left"/>
      <w:pPr>
        <w:ind w:left="6834" w:hanging="360"/>
      </w:pPr>
      <w:rPr>
        <w:rFonts w:ascii="Wingdings" w:hAnsi="Wingdings" w:hint="default"/>
      </w:rPr>
    </w:lvl>
  </w:abstractNum>
  <w:abstractNum w:abstractNumId="27">
    <w:nsid w:val="724B06E7"/>
    <w:multiLevelType w:val="hybridMultilevel"/>
    <w:tmpl w:val="1988E5B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8">
    <w:nsid w:val="768D5E25"/>
    <w:multiLevelType w:val="multilevel"/>
    <w:tmpl w:val="0C0A0017"/>
    <w:styleLink w:val="EstiloNumeradoNegro"/>
    <w:lvl w:ilvl="0">
      <w:start w:val="1"/>
      <w:numFmt w:val="lowerLetter"/>
      <w:lvlText w:val="%1)"/>
      <w:lvlJc w:val="left"/>
      <w:pPr>
        <w:tabs>
          <w:tab w:val="num" w:pos="360"/>
        </w:tabs>
        <w:ind w:left="360" w:hanging="360"/>
      </w:pPr>
      <w:rPr>
        <w:rFonts w:ascii="Arial" w:hAnsi="Arial"/>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7444C58"/>
    <w:multiLevelType w:val="hybridMultilevel"/>
    <w:tmpl w:val="A5F8C060"/>
    <w:lvl w:ilvl="0" w:tplc="0C0A0017">
      <w:start w:val="1"/>
      <w:numFmt w:val="lowerLetter"/>
      <w:lvlText w:val="%1)"/>
      <w:lvlJc w:val="left"/>
      <w:pPr>
        <w:tabs>
          <w:tab w:val="num" w:pos="720"/>
        </w:tabs>
        <w:ind w:left="720" w:hanging="360"/>
      </w:pPr>
    </w:lvl>
    <w:lvl w:ilvl="1" w:tplc="0C0A0017">
      <w:start w:val="1"/>
      <w:numFmt w:val="lowerLetter"/>
      <w:lvlText w:val="%2)"/>
      <w:lvlJc w:val="left"/>
      <w:pPr>
        <w:tabs>
          <w:tab w:val="num" w:pos="720"/>
        </w:tabs>
        <w:ind w:left="720" w:hanging="360"/>
      </w:pPr>
    </w:lvl>
    <w:lvl w:ilvl="2" w:tplc="A508BADC">
      <w:start w:val="1"/>
      <w:numFmt w:val="upp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C3B42AE"/>
    <w:multiLevelType w:val="multilevel"/>
    <w:tmpl w:val="EE363DB8"/>
    <w:lvl w:ilvl="0">
      <w:start w:val="1"/>
      <w:numFmt w:val="decimal"/>
      <w:lvlText w:val="%1."/>
      <w:lvlJc w:val="left"/>
      <w:pPr>
        <w:tabs>
          <w:tab w:val="num" w:pos="357"/>
        </w:tabs>
        <w:ind w:left="357" w:hanging="357"/>
      </w:pPr>
      <w:rPr>
        <w:rFonts w:hint="default"/>
        <w:b/>
        <w:i w:val="0"/>
      </w:rPr>
    </w:lvl>
    <w:lvl w:ilvl="1">
      <w:start w:val="1"/>
      <w:numFmt w:val="decimal"/>
      <w:lvlText w:val="%1.%2"/>
      <w:lvlJc w:val="left"/>
      <w:pPr>
        <w:tabs>
          <w:tab w:val="num" w:pos="601"/>
        </w:tabs>
        <w:ind w:left="601" w:hanging="601"/>
      </w:pPr>
      <w:rPr>
        <w:rFonts w:hint="default"/>
      </w:rPr>
    </w:lvl>
    <w:lvl w:ilvl="2">
      <w:start w:val="1"/>
      <w:numFmt w:val="decimal"/>
      <w:lvlText w:val="%1.%2.%3"/>
      <w:lvlJc w:val="left"/>
      <w:pPr>
        <w:tabs>
          <w:tab w:val="num" w:pos="839"/>
        </w:tabs>
        <w:ind w:left="839" w:hanging="839"/>
      </w:pPr>
      <w:rPr>
        <w:rFonts w:hint="default"/>
      </w:rPr>
    </w:lvl>
    <w:lvl w:ilvl="3">
      <w:start w:val="1"/>
      <w:numFmt w:val="decimal"/>
      <w:lvlText w:val="%1.%2.%3.%4"/>
      <w:lvlJc w:val="left"/>
      <w:pPr>
        <w:tabs>
          <w:tab w:val="num" w:pos="958"/>
        </w:tabs>
        <w:ind w:left="958" w:hanging="958"/>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21"/>
  </w:num>
  <w:num w:numId="3">
    <w:abstractNumId w:val="30"/>
  </w:num>
  <w:num w:numId="4">
    <w:abstractNumId w:val="17"/>
    <w:lvlOverride w:ilvl="0">
      <w:startOverride w:val="1"/>
    </w:lvlOverride>
  </w:num>
  <w:num w:numId="5">
    <w:abstractNumId w:val="11"/>
    <w:lvlOverride w:ilvl="0">
      <w:startOverride w:val="1"/>
    </w:lvlOverride>
  </w:num>
  <w:num w:numId="6">
    <w:abstractNumId w:val="29"/>
  </w:num>
  <w:num w:numId="7">
    <w:abstractNumId w:val="27"/>
  </w:num>
  <w:num w:numId="8">
    <w:abstractNumId w:val="13"/>
  </w:num>
  <w:num w:numId="9">
    <w:abstractNumId w:val="24"/>
  </w:num>
  <w:num w:numId="10">
    <w:abstractNumId w:val="7"/>
  </w:num>
  <w:num w:numId="11">
    <w:abstractNumId w:val="10"/>
  </w:num>
  <w:num w:numId="12">
    <w:abstractNumId w:val="16"/>
  </w:num>
  <w:num w:numId="13">
    <w:abstractNumId w:val="15"/>
  </w:num>
  <w:num w:numId="14">
    <w:abstractNumId w:val="8"/>
  </w:num>
  <w:num w:numId="15">
    <w:abstractNumId w:val="28"/>
  </w:num>
  <w:num w:numId="16">
    <w:abstractNumId w:val="5"/>
  </w:num>
  <w:num w:numId="17">
    <w:abstractNumId w:val="19"/>
  </w:num>
  <w:num w:numId="18">
    <w:abstractNumId w:val="6"/>
  </w:num>
  <w:num w:numId="19">
    <w:abstractNumId w:val="9"/>
  </w:num>
  <w:num w:numId="20">
    <w:abstractNumId w:val="14"/>
  </w:num>
  <w:num w:numId="21">
    <w:abstractNumId w:val="20"/>
  </w:num>
  <w:num w:numId="22">
    <w:abstractNumId w:val="25"/>
  </w:num>
  <w:num w:numId="23">
    <w:abstractNumId w:val="6"/>
  </w:num>
  <w:num w:numId="24">
    <w:abstractNumId w:val="22"/>
  </w:num>
  <w:num w:numId="25">
    <w:abstractNumId w:val="12"/>
  </w:num>
  <w:num w:numId="26">
    <w:abstractNumId w:val="6"/>
  </w:num>
  <w:num w:numId="27">
    <w:abstractNumId w:val="23"/>
  </w:num>
  <w:num w:numId="28">
    <w:abstractNumId w:val="2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88B"/>
    <w:rsid w:val="0000188B"/>
    <w:rsid w:val="0000425A"/>
    <w:rsid w:val="000055DE"/>
    <w:rsid w:val="000064A5"/>
    <w:rsid w:val="00013AE4"/>
    <w:rsid w:val="00014A68"/>
    <w:rsid w:val="00017B99"/>
    <w:rsid w:val="00022845"/>
    <w:rsid w:val="0003342B"/>
    <w:rsid w:val="0003651E"/>
    <w:rsid w:val="00041051"/>
    <w:rsid w:val="0004775F"/>
    <w:rsid w:val="00047DBA"/>
    <w:rsid w:val="000519BD"/>
    <w:rsid w:val="00052506"/>
    <w:rsid w:val="00055B7F"/>
    <w:rsid w:val="00056B3A"/>
    <w:rsid w:val="00057299"/>
    <w:rsid w:val="00062602"/>
    <w:rsid w:val="000634BD"/>
    <w:rsid w:val="00065450"/>
    <w:rsid w:val="00065F81"/>
    <w:rsid w:val="00071031"/>
    <w:rsid w:val="0007466E"/>
    <w:rsid w:val="000753F6"/>
    <w:rsid w:val="00075F2B"/>
    <w:rsid w:val="000811E2"/>
    <w:rsid w:val="00082C68"/>
    <w:rsid w:val="0008454F"/>
    <w:rsid w:val="000857D0"/>
    <w:rsid w:val="000873B9"/>
    <w:rsid w:val="000A0C25"/>
    <w:rsid w:val="000A0D39"/>
    <w:rsid w:val="000A1552"/>
    <w:rsid w:val="000A2E89"/>
    <w:rsid w:val="000A5A27"/>
    <w:rsid w:val="000B2786"/>
    <w:rsid w:val="000B28E2"/>
    <w:rsid w:val="000B2A9C"/>
    <w:rsid w:val="000B77B8"/>
    <w:rsid w:val="000C7C8E"/>
    <w:rsid w:val="000D0478"/>
    <w:rsid w:val="000D1552"/>
    <w:rsid w:val="000D74F9"/>
    <w:rsid w:val="000E527C"/>
    <w:rsid w:val="000E5ABC"/>
    <w:rsid w:val="000E7E86"/>
    <w:rsid w:val="000F1A4C"/>
    <w:rsid w:val="000F2C2D"/>
    <w:rsid w:val="000F42C3"/>
    <w:rsid w:val="000F6B58"/>
    <w:rsid w:val="00100266"/>
    <w:rsid w:val="00100A2B"/>
    <w:rsid w:val="00101A5D"/>
    <w:rsid w:val="00101E0A"/>
    <w:rsid w:val="00102A03"/>
    <w:rsid w:val="00102D64"/>
    <w:rsid w:val="00103B74"/>
    <w:rsid w:val="00104393"/>
    <w:rsid w:val="00104C65"/>
    <w:rsid w:val="00106F18"/>
    <w:rsid w:val="00107137"/>
    <w:rsid w:val="00125704"/>
    <w:rsid w:val="001268BB"/>
    <w:rsid w:val="00141FF7"/>
    <w:rsid w:val="0014530C"/>
    <w:rsid w:val="00150F8A"/>
    <w:rsid w:val="00151E66"/>
    <w:rsid w:val="0015221E"/>
    <w:rsid w:val="00152278"/>
    <w:rsid w:val="00157198"/>
    <w:rsid w:val="00160113"/>
    <w:rsid w:val="001650B5"/>
    <w:rsid w:val="001674F4"/>
    <w:rsid w:val="001727B8"/>
    <w:rsid w:val="0017607A"/>
    <w:rsid w:val="0017722F"/>
    <w:rsid w:val="00180B7C"/>
    <w:rsid w:val="0019323E"/>
    <w:rsid w:val="00193E7F"/>
    <w:rsid w:val="0019498E"/>
    <w:rsid w:val="001972C4"/>
    <w:rsid w:val="001A2343"/>
    <w:rsid w:val="001B29BD"/>
    <w:rsid w:val="001B50AB"/>
    <w:rsid w:val="001B51AE"/>
    <w:rsid w:val="001B5552"/>
    <w:rsid w:val="001C1969"/>
    <w:rsid w:val="001C304D"/>
    <w:rsid w:val="001C6045"/>
    <w:rsid w:val="001C628D"/>
    <w:rsid w:val="001C7A02"/>
    <w:rsid w:val="001D0ACF"/>
    <w:rsid w:val="001D1E22"/>
    <w:rsid w:val="001D22C0"/>
    <w:rsid w:val="001E0FA2"/>
    <w:rsid w:val="001E11F8"/>
    <w:rsid w:val="001E14C4"/>
    <w:rsid w:val="001E2359"/>
    <w:rsid w:val="001F0876"/>
    <w:rsid w:val="001F0AB0"/>
    <w:rsid w:val="001F1998"/>
    <w:rsid w:val="001F3BE6"/>
    <w:rsid w:val="001F3F94"/>
    <w:rsid w:val="00211A3A"/>
    <w:rsid w:val="00220EC6"/>
    <w:rsid w:val="002214F6"/>
    <w:rsid w:val="00223545"/>
    <w:rsid w:val="002278A9"/>
    <w:rsid w:val="00240E18"/>
    <w:rsid w:val="00250E32"/>
    <w:rsid w:val="0025278B"/>
    <w:rsid w:val="00252B2E"/>
    <w:rsid w:val="00257E72"/>
    <w:rsid w:val="0026111F"/>
    <w:rsid w:val="00262E70"/>
    <w:rsid w:val="00263A1C"/>
    <w:rsid w:val="00263F0B"/>
    <w:rsid w:val="00271547"/>
    <w:rsid w:val="00276361"/>
    <w:rsid w:val="00290C73"/>
    <w:rsid w:val="00292EE5"/>
    <w:rsid w:val="00294E0D"/>
    <w:rsid w:val="00296796"/>
    <w:rsid w:val="002A1FE8"/>
    <w:rsid w:val="002A609B"/>
    <w:rsid w:val="002B0A57"/>
    <w:rsid w:val="002B61D2"/>
    <w:rsid w:val="002B6896"/>
    <w:rsid w:val="002B7491"/>
    <w:rsid w:val="002C0646"/>
    <w:rsid w:val="002E1887"/>
    <w:rsid w:val="002E1E8F"/>
    <w:rsid w:val="002E7FD2"/>
    <w:rsid w:val="002F0955"/>
    <w:rsid w:val="002F341F"/>
    <w:rsid w:val="002F38C8"/>
    <w:rsid w:val="003032D5"/>
    <w:rsid w:val="0030342D"/>
    <w:rsid w:val="00306A6C"/>
    <w:rsid w:val="00311AEF"/>
    <w:rsid w:val="00311E7A"/>
    <w:rsid w:val="00314762"/>
    <w:rsid w:val="00317607"/>
    <w:rsid w:val="003208E8"/>
    <w:rsid w:val="00320E1B"/>
    <w:rsid w:val="00330FF1"/>
    <w:rsid w:val="00335139"/>
    <w:rsid w:val="003452AB"/>
    <w:rsid w:val="003505E0"/>
    <w:rsid w:val="00352380"/>
    <w:rsid w:val="0036234C"/>
    <w:rsid w:val="003675F9"/>
    <w:rsid w:val="0037129E"/>
    <w:rsid w:val="00373E23"/>
    <w:rsid w:val="003749AA"/>
    <w:rsid w:val="00374BB2"/>
    <w:rsid w:val="00382FD1"/>
    <w:rsid w:val="00385B3A"/>
    <w:rsid w:val="00393773"/>
    <w:rsid w:val="003C1A13"/>
    <w:rsid w:val="003C605A"/>
    <w:rsid w:val="003C6578"/>
    <w:rsid w:val="003D07D6"/>
    <w:rsid w:val="003D4F84"/>
    <w:rsid w:val="003D5812"/>
    <w:rsid w:val="003D773C"/>
    <w:rsid w:val="003E044B"/>
    <w:rsid w:val="003E1A94"/>
    <w:rsid w:val="003E3826"/>
    <w:rsid w:val="003E4BA0"/>
    <w:rsid w:val="003E6969"/>
    <w:rsid w:val="003E7269"/>
    <w:rsid w:val="003F1641"/>
    <w:rsid w:val="00404B84"/>
    <w:rsid w:val="00413956"/>
    <w:rsid w:val="00415977"/>
    <w:rsid w:val="00421B4D"/>
    <w:rsid w:val="00424D4B"/>
    <w:rsid w:val="00434A05"/>
    <w:rsid w:val="00436D08"/>
    <w:rsid w:val="004410BC"/>
    <w:rsid w:val="004552F6"/>
    <w:rsid w:val="00455638"/>
    <w:rsid w:val="00455643"/>
    <w:rsid w:val="00457346"/>
    <w:rsid w:val="00460C8B"/>
    <w:rsid w:val="00462A1E"/>
    <w:rsid w:val="00465B3F"/>
    <w:rsid w:val="00465BFD"/>
    <w:rsid w:val="00470B02"/>
    <w:rsid w:val="004714B4"/>
    <w:rsid w:val="004778F6"/>
    <w:rsid w:val="00477D1B"/>
    <w:rsid w:val="00480AEE"/>
    <w:rsid w:val="004817CF"/>
    <w:rsid w:val="00481F09"/>
    <w:rsid w:val="00494DAB"/>
    <w:rsid w:val="004A042B"/>
    <w:rsid w:val="004A0EF1"/>
    <w:rsid w:val="004A3413"/>
    <w:rsid w:val="004A6001"/>
    <w:rsid w:val="004B3D4F"/>
    <w:rsid w:val="004C47EF"/>
    <w:rsid w:val="004C491E"/>
    <w:rsid w:val="004C4EC5"/>
    <w:rsid w:val="004C5149"/>
    <w:rsid w:val="004D12BF"/>
    <w:rsid w:val="004D6D29"/>
    <w:rsid w:val="004E6BFA"/>
    <w:rsid w:val="004E7083"/>
    <w:rsid w:val="004E7691"/>
    <w:rsid w:val="004F23B6"/>
    <w:rsid w:val="004F41AE"/>
    <w:rsid w:val="004F4A96"/>
    <w:rsid w:val="004F5DAB"/>
    <w:rsid w:val="00501A9B"/>
    <w:rsid w:val="00503CD3"/>
    <w:rsid w:val="00505483"/>
    <w:rsid w:val="0050555B"/>
    <w:rsid w:val="00505D7A"/>
    <w:rsid w:val="00510823"/>
    <w:rsid w:val="00513E8F"/>
    <w:rsid w:val="00515367"/>
    <w:rsid w:val="00516A63"/>
    <w:rsid w:val="00517103"/>
    <w:rsid w:val="00517283"/>
    <w:rsid w:val="00524E68"/>
    <w:rsid w:val="00524FA4"/>
    <w:rsid w:val="00532340"/>
    <w:rsid w:val="00532D26"/>
    <w:rsid w:val="00533386"/>
    <w:rsid w:val="00534560"/>
    <w:rsid w:val="00535BD0"/>
    <w:rsid w:val="00543334"/>
    <w:rsid w:val="00544E70"/>
    <w:rsid w:val="00555DEB"/>
    <w:rsid w:val="005729CC"/>
    <w:rsid w:val="00572B06"/>
    <w:rsid w:val="00574A1A"/>
    <w:rsid w:val="00581229"/>
    <w:rsid w:val="00582A85"/>
    <w:rsid w:val="00583F94"/>
    <w:rsid w:val="00586E0A"/>
    <w:rsid w:val="00591947"/>
    <w:rsid w:val="00593E55"/>
    <w:rsid w:val="005A185D"/>
    <w:rsid w:val="005A4B83"/>
    <w:rsid w:val="005A6764"/>
    <w:rsid w:val="005B70B9"/>
    <w:rsid w:val="005B7B37"/>
    <w:rsid w:val="005C1999"/>
    <w:rsid w:val="005C577A"/>
    <w:rsid w:val="005C578B"/>
    <w:rsid w:val="005D51B3"/>
    <w:rsid w:val="005E02ED"/>
    <w:rsid w:val="005E4788"/>
    <w:rsid w:val="005E5EE5"/>
    <w:rsid w:val="005E737E"/>
    <w:rsid w:val="005F1F6D"/>
    <w:rsid w:val="005F281D"/>
    <w:rsid w:val="005F2E14"/>
    <w:rsid w:val="00604C90"/>
    <w:rsid w:val="00606E2A"/>
    <w:rsid w:val="00610CF1"/>
    <w:rsid w:val="00611A47"/>
    <w:rsid w:val="006169FD"/>
    <w:rsid w:val="00617038"/>
    <w:rsid w:val="00620EF7"/>
    <w:rsid w:val="00626868"/>
    <w:rsid w:val="006308CB"/>
    <w:rsid w:val="006348D0"/>
    <w:rsid w:val="006354BB"/>
    <w:rsid w:val="0063573A"/>
    <w:rsid w:val="00637874"/>
    <w:rsid w:val="006407AB"/>
    <w:rsid w:val="0064252C"/>
    <w:rsid w:val="00644EF8"/>
    <w:rsid w:val="00645479"/>
    <w:rsid w:val="0065172A"/>
    <w:rsid w:val="006522E3"/>
    <w:rsid w:val="006527F0"/>
    <w:rsid w:val="00653A5B"/>
    <w:rsid w:val="00655C3C"/>
    <w:rsid w:val="00660FD2"/>
    <w:rsid w:val="006610BE"/>
    <w:rsid w:val="00663E03"/>
    <w:rsid w:val="00664885"/>
    <w:rsid w:val="00674011"/>
    <w:rsid w:val="00674974"/>
    <w:rsid w:val="0067604A"/>
    <w:rsid w:val="0068214E"/>
    <w:rsid w:val="00682431"/>
    <w:rsid w:val="00690E73"/>
    <w:rsid w:val="00694CF6"/>
    <w:rsid w:val="006A07B3"/>
    <w:rsid w:val="006A5F8D"/>
    <w:rsid w:val="006A6A93"/>
    <w:rsid w:val="006C09DD"/>
    <w:rsid w:val="006C27A3"/>
    <w:rsid w:val="006D28EC"/>
    <w:rsid w:val="006D368F"/>
    <w:rsid w:val="006D36D6"/>
    <w:rsid w:val="006D4AA9"/>
    <w:rsid w:val="006D761B"/>
    <w:rsid w:val="006D7BE0"/>
    <w:rsid w:val="006E1474"/>
    <w:rsid w:val="006F3C4A"/>
    <w:rsid w:val="006F672A"/>
    <w:rsid w:val="006F74FA"/>
    <w:rsid w:val="00700488"/>
    <w:rsid w:val="0070108D"/>
    <w:rsid w:val="00705028"/>
    <w:rsid w:val="00713E5E"/>
    <w:rsid w:val="00715DB7"/>
    <w:rsid w:val="00724212"/>
    <w:rsid w:val="007266C6"/>
    <w:rsid w:val="00726997"/>
    <w:rsid w:val="00727C25"/>
    <w:rsid w:val="00730CAC"/>
    <w:rsid w:val="00734F63"/>
    <w:rsid w:val="0074128D"/>
    <w:rsid w:val="007501F4"/>
    <w:rsid w:val="0075245D"/>
    <w:rsid w:val="0075351D"/>
    <w:rsid w:val="00754365"/>
    <w:rsid w:val="00755249"/>
    <w:rsid w:val="007555E7"/>
    <w:rsid w:val="007560F7"/>
    <w:rsid w:val="00757BD1"/>
    <w:rsid w:val="0076751C"/>
    <w:rsid w:val="007740CE"/>
    <w:rsid w:val="007754DD"/>
    <w:rsid w:val="007779C8"/>
    <w:rsid w:val="00782812"/>
    <w:rsid w:val="0078663C"/>
    <w:rsid w:val="007872D5"/>
    <w:rsid w:val="007879CB"/>
    <w:rsid w:val="007933AF"/>
    <w:rsid w:val="007937E8"/>
    <w:rsid w:val="00794CC9"/>
    <w:rsid w:val="00797FB6"/>
    <w:rsid w:val="007A016E"/>
    <w:rsid w:val="007A1947"/>
    <w:rsid w:val="007A6AB2"/>
    <w:rsid w:val="007C4869"/>
    <w:rsid w:val="007C52FA"/>
    <w:rsid w:val="007C6326"/>
    <w:rsid w:val="007C6670"/>
    <w:rsid w:val="007C6FA3"/>
    <w:rsid w:val="007D220F"/>
    <w:rsid w:val="007D559A"/>
    <w:rsid w:val="007E0EA0"/>
    <w:rsid w:val="007E1BF2"/>
    <w:rsid w:val="007E27FE"/>
    <w:rsid w:val="007E51B3"/>
    <w:rsid w:val="007E51E6"/>
    <w:rsid w:val="007E58E8"/>
    <w:rsid w:val="007E6DC4"/>
    <w:rsid w:val="007E78FC"/>
    <w:rsid w:val="007F0812"/>
    <w:rsid w:val="007F13BF"/>
    <w:rsid w:val="007F268E"/>
    <w:rsid w:val="007F46FF"/>
    <w:rsid w:val="00800A22"/>
    <w:rsid w:val="00803513"/>
    <w:rsid w:val="00803FB6"/>
    <w:rsid w:val="00804319"/>
    <w:rsid w:val="008065D7"/>
    <w:rsid w:val="008067C2"/>
    <w:rsid w:val="008114CE"/>
    <w:rsid w:val="00817FC5"/>
    <w:rsid w:val="00821108"/>
    <w:rsid w:val="00824C10"/>
    <w:rsid w:val="008301A1"/>
    <w:rsid w:val="00835898"/>
    <w:rsid w:val="0083732A"/>
    <w:rsid w:val="00841FD5"/>
    <w:rsid w:val="0084420A"/>
    <w:rsid w:val="00846C52"/>
    <w:rsid w:val="00850620"/>
    <w:rsid w:val="00854FBF"/>
    <w:rsid w:val="0086072C"/>
    <w:rsid w:val="00860883"/>
    <w:rsid w:val="00863C47"/>
    <w:rsid w:val="00867046"/>
    <w:rsid w:val="008776DA"/>
    <w:rsid w:val="008802F1"/>
    <w:rsid w:val="00881B0E"/>
    <w:rsid w:val="00885A5C"/>
    <w:rsid w:val="00887A21"/>
    <w:rsid w:val="00890B77"/>
    <w:rsid w:val="00891755"/>
    <w:rsid w:val="00892C99"/>
    <w:rsid w:val="008A22C1"/>
    <w:rsid w:val="008A2980"/>
    <w:rsid w:val="008A31A9"/>
    <w:rsid w:val="008A3C53"/>
    <w:rsid w:val="008B22E3"/>
    <w:rsid w:val="008C3A7A"/>
    <w:rsid w:val="008D47AF"/>
    <w:rsid w:val="008D500C"/>
    <w:rsid w:val="008D5C98"/>
    <w:rsid w:val="008E17BA"/>
    <w:rsid w:val="008F1601"/>
    <w:rsid w:val="008F25FA"/>
    <w:rsid w:val="00901177"/>
    <w:rsid w:val="00903744"/>
    <w:rsid w:val="00912162"/>
    <w:rsid w:val="00913EDB"/>
    <w:rsid w:val="00915716"/>
    <w:rsid w:val="00917506"/>
    <w:rsid w:val="0092067A"/>
    <w:rsid w:val="009256D7"/>
    <w:rsid w:val="00927B50"/>
    <w:rsid w:val="00931224"/>
    <w:rsid w:val="0093169D"/>
    <w:rsid w:val="00931CA2"/>
    <w:rsid w:val="00940636"/>
    <w:rsid w:val="00940674"/>
    <w:rsid w:val="0094369C"/>
    <w:rsid w:val="009440DF"/>
    <w:rsid w:val="009459AF"/>
    <w:rsid w:val="00951726"/>
    <w:rsid w:val="00957FBA"/>
    <w:rsid w:val="00962107"/>
    <w:rsid w:val="00963F23"/>
    <w:rsid w:val="00964DE1"/>
    <w:rsid w:val="009658DB"/>
    <w:rsid w:val="0096701C"/>
    <w:rsid w:val="00974214"/>
    <w:rsid w:val="00982018"/>
    <w:rsid w:val="00982FB2"/>
    <w:rsid w:val="00986D91"/>
    <w:rsid w:val="00987BD3"/>
    <w:rsid w:val="0099175E"/>
    <w:rsid w:val="009A2B0F"/>
    <w:rsid w:val="009A4B7F"/>
    <w:rsid w:val="009A70B1"/>
    <w:rsid w:val="009B1123"/>
    <w:rsid w:val="009B5382"/>
    <w:rsid w:val="009B55CC"/>
    <w:rsid w:val="009B68F9"/>
    <w:rsid w:val="009B737B"/>
    <w:rsid w:val="009B7D01"/>
    <w:rsid w:val="009C060A"/>
    <w:rsid w:val="009C2AD9"/>
    <w:rsid w:val="009C42D6"/>
    <w:rsid w:val="009C52F0"/>
    <w:rsid w:val="009D1722"/>
    <w:rsid w:val="009D2117"/>
    <w:rsid w:val="009D41DE"/>
    <w:rsid w:val="009E03BB"/>
    <w:rsid w:val="009F11B1"/>
    <w:rsid w:val="009F7B63"/>
    <w:rsid w:val="00A03B30"/>
    <w:rsid w:val="00A03CFF"/>
    <w:rsid w:val="00A049C3"/>
    <w:rsid w:val="00A05DE0"/>
    <w:rsid w:val="00A10420"/>
    <w:rsid w:val="00A106F2"/>
    <w:rsid w:val="00A1149B"/>
    <w:rsid w:val="00A16EF2"/>
    <w:rsid w:val="00A22482"/>
    <w:rsid w:val="00A23C12"/>
    <w:rsid w:val="00A3397E"/>
    <w:rsid w:val="00A420D8"/>
    <w:rsid w:val="00A4418D"/>
    <w:rsid w:val="00A44403"/>
    <w:rsid w:val="00A44BD6"/>
    <w:rsid w:val="00A47C0D"/>
    <w:rsid w:val="00A50718"/>
    <w:rsid w:val="00A55BB8"/>
    <w:rsid w:val="00A57024"/>
    <w:rsid w:val="00A62A55"/>
    <w:rsid w:val="00A67AFB"/>
    <w:rsid w:val="00A83774"/>
    <w:rsid w:val="00A86599"/>
    <w:rsid w:val="00A9200E"/>
    <w:rsid w:val="00A92CE5"/>
    <w:rsid w:val="00A9792A"/>
    <w:rsid w:val="00A979C9"/>
    <w:rsid w:val="00AA0D3B"/>
    <w:rsid w:val="00AA242D"/>
    <w:rsid w:val="00AA2E04"/>
    <w:rsid w:val="00AA5AF6"/>
    <w:rsid w:val="00AA5F3F"/>
    <w:rsid w:val="00AA614D"/>
    <w:rsid w:val="00AB16FB"/>
    <w:rsid w:val="00AB407B"/>
    <w:rsid w:val="00AB567F"/>
    <w:rsid w:val="00AB56E4"/>
    <w:rsid w:val="00AB7597"/>
    <w:rsid w:val="00AC6C88"/>
    <w:rsid w:val="00AC7156"/>
    <w:rsid w:val="00AD4942"/>
    <w:rsid w:val="00AD565D"/>
    <w:rsid w:val="00AE218C"/>
    <w:rsid w:val="00AE37E1"/>
    <w:rsid w:val="00AE3D5C"/>
    <w:rsid w:val="00AF0084"/>
    <w:rsid w:val="00AF1C72"/>
    <w:rsid w:val="00B02988"/>
    <w:rsid w:val="00B04205"/>
    <w:rsid w:val="00B058A2"/>
    <w:rsid w:val="00B17EFA"/>
    <w:rsid w:val="00B2248B"/>
    <w:rsid w:val="00B276CC"/>
    <w:rsid w:val="00B27E08"/>
    <w:rsid w:val="00B30EA5"/>
    <w:rsid w:val="00B409E2"/>
    <w:rsid w:val="00B453F2"/>
    <w:rsid w:val="00B507E7"/>
    <w:rsid w:val="00B521D3"/>
    <w:rsid w:val="00B534B9"/>
    <w:rsid w:val="00B56257"/>
    <w:rsid w:val="00B60785"/>
    <w:rsid w:val="00B654CF"/>
    <w:rsid w:val="00B656EE"/>
    <w:rsid w:val="00B65B95"/>
    <w:rsid w:val="00B70051"/>
    <w:rsid w:val="00B72F47"/>
    <w:rsid w:val="00B75CA4"/>
    <w:rsid w:val="00B80222"/>
    <w:rsid w:val="00B8377F"/>
    <w:rsid w:val="00B8687F"/>
    <w:rsid w:val="00B92D6E"/>
    <w:rsid w:val="00B977BF"/>
    <w:rsid w:val="00B97FA5"/>
    <w:rsid w:val="00BA1598"/>
    <w:rsid w:val="00BA5501"/>
    <w:rsid w:val="00BA6CEF"/>
    <w:rsid w:val="00BA7C76"/>
    <w:rsid w:val="00BB415B"/>
    <w:rsid w:val="00BB486B"/>
    <w:rsid w:val="00BB6D8D"/>
    <w:rsid w:val="00BB7EBA"/>
    <w:rsid w:val="00BC31DA"/>
    <w:rsid w:val="00BC49C4"/>
    <w:rsid w:val="00BC63B1"/>
    <w:rsid w:val="00BC71EB"/>
    <w:rsid w:val="00BC790F"/>
    <w:rsid w:val="00BD042E"/>
    <w:rsid w:val="00BD062F"/>
    <w:rsid w:val="00BD255F"/>
    <w:rsid w:val="00BD7B8B"/>
    <w:rsid w:val="00BE710B"/>
    <w:rsid w:val="00BF18B8"/>
    <w:rsid w:val="00BF3DA8"/>
    <w:rsid w:val="00BF44FB"/>
    <w:rsid w:val="00BF485C"/>
    <w:rsid w:val="00BF5109"/>
    <w:rsid w:val="00BF5132"/>
    <w:rsid w:val="00BF7590"/>
    <w:rsid w:val="00C00ABB"/>
    <w:rsid w:val="00C01D7E"/>
    <w:rsid w:val="00C05E59"/>
    <w:rsid w:val="00C3018A"/>
    <w:rsid w:val="00C30505"/>
    <w:rsid w:val="00C30BAA"/>
    <w:rsid w:val="00C343F8"/>
    <w:rsid w:val="00C34713"/>
    <w:rsid w:val="00C36FAE"/>
    <w:rsid w:val="00C46BB6"/>
    <w:rsid w:val="00C559C0"/>
    <w:rsid w:val="00C578B1"/>
    <w:rsid w:val="00C66E2B"/>
    <w:rsid w:val="00C70956"/>
    <w:rsid w:val="00C70F16"/>
    <w:rsid w:val="00C75473"/>
    <w:rsid w:val="00C75763"/>
    <w:rsid w:val="00C76937"/>
    <w:rsid w:val="00C773B5"/>
    <w:rsid w:val="00C81A12"/>
    <w:rsid w:val="00C82FC3"/>
    <w:rsid w:val="00C858CD"/>
    <w:rsid w:val="00C858F4"/>
    <w:rsid w:val="00CA01FB"/>
    <w:rsid w:val="00CA630C"/>
    <w:rsid w:val="00CA73DE"/>
    <w:rsid w:val="00CB1668"/>
    <w:rsid w:val="00CB2432"/>
    <w:rsid w:val="00CC340D"/>
    <w:rsid w:val="00CC7A04"/>
    <w:rsid w:val="00CD61FE"/>
    <w:rsid w:val="00CD66B5"/>
    <w:rsid w:val="00CE4757"/>
    <w:rsid w:val="00CE4FFD"/>
    <w:rsid w:val="00CE774D"/>
    <w:rsid w:val="00CF1AD5"/>
    <w:rsid w:val="00CF25AF"/>
    <w:rsid w:val="00CF5D7E"/>
    <w:rsid w:val="00D07956"/>
    <w:rsid w:val="00D139BF"/>
    <w:rsid w:val="00D15744"/>
    <w:rsid w:val="00D15E2C"/>
    <w:rsid w:val="00D16498"/>
    <w:rsid w:val="00D23D8A"/>
    <w:rsid w:val="00D26345"/>
    <w:rsid w:val="00D26D7E"/>
    <w:rsid w:val="00D2738D"/>
    <w:rsid w:val="00D37445"/>
    <w:rsid w:val="00D37831"/>
    <w:rsid w:val="00D424E1"/>
    <w:rsid w:val="00D44385"/>
    <w:rsid w:val="00D44CE6"/>
    <w:rsid w:val="00D55507"/>
    <w:rsid w:val="00D60896"/>
    <w:rsid w:val="00D61A7C"/>
    <w:rsid w:val="00D6212F"/>
    <w:rsid w:val="00D65398"/>
    <w:rsid w:val="00D70A55"/>
    <w:rsid w:val="00D71B03"/>
    <w:rsid w:val="00D71F2E"/>
    <w:rsid w:val="00D76020"/>
    <w:rsid w:val="00D76093"/>
    <w:rsid w:val="00D765AF"/>
    <w:rsid w:val="00D76F58"/>
    <w:rsid w:val="00D83836"/>
    <w:rsid w:val="00D85C30"/>
    <w:rsid w:val="00D865CD"/>
    <w:rsid w:val="00D94279"/>
    <w:rsid w:val="00D94B13"/>
    <w:rsid w:val="00DB04F1"/>
    <w:rsid w:val="00DB49EC"/>
    <w:rsid w:val="00DC14C8"/>
    <w:rsid w:val="00DC7CB9"/>
    <w:rsid w:val="00DD4FB1"/>
    <w:rsid w:val="00DE06B5"/>
    <w:rsid w:val="00DE4192"/>
    <w:rsid w:val="00DE5894"/>
    <w:rsid w:val="00DE6BFF"/>
    <w:rsid w:val="00DE7D2A"/>
    <w:rsid w:val="00DF0AD0"/>
    <w:rsid w:val="00DF1C5C"/>
    <w:rsid w:val="00E001D5"/>
    <w:rsid w:val="00E00C89"/>
    <w:rsid w:val="00E00CA3"/>
    <w:rsid w:val="00E01129"/>
    <w:rsid w:val="00E05ABC"/>
    <w:rsid w:val="00E114C2"/>
    <w:rsid w:val="00E11885"/>
    <w:rsid w:val="00E15487"/>
    <w:rsid w:val="00E16458"/>
    <w:rsid w:val="00E17121"/>
    <w:rsid w:val="00E219A8"/>
    <w:rsid w:val="00E26D58"/>
    <w:rsid w:val="00E27027"/>
    <w:rsid w:val="00E338FF"/>
    <w:rsid w:val="00E3403D"/>
    <w:rsid w:val="00E35301"/>
    <w:rsid w:val="00E45635"/>
    <w:rsid w:val="00E472B1"/>
    <w:rsid w:val="00E52755"/>
    <w:rsid w:val="00E5722D"/>
    <w:rsid w:val="00E62310"/>
    <w:rsid w:val="00E63118"/>
    <w:rsid w:val="00E702E0"/>
    <w:rsid w:val="00E704C7"/>
    <w:rsid w:val="00E72792"/>
    <w:rsid w:val="00E75632"/>
    <w:rsid w:val="00E808A8"/>
    <w:rsid w:val="00E81656"/>
    <w:rsid w:val="00E908DD"/>
    <w:rsid w:val="00E9381B"/>
    <w:rsid w:val="00E9521A"/>
    <w:rsid w:val="00E952A3"/>
    <w:rsid w:val="00E95309"/>
    <w:rsid w:val="00EA52E6"/>
    <w:rsid w:val="00EB0883"/>
    <w:rsid w:val="00EB4E79"/>
    <w:rsid w:val="00EB5206"/>
    <w:rsid w:val="00EB645B"/>
    <w:rsid w:val="00EB6CD2"/>
    <w:rsid w:val="00EB7711"/>
    <w:rsid w:val="00EC55DF"/>
    <w:rsid w:val="00ED0B2B"/>
    <w:rsid w:val="00ED21A2"/>
    <w:rsid w:val="00ED2DD8"/>
    <w:rsid w:val="00ED337D"/>
    <w:rsid w:val="00ED4B3B"/>
    <w:rsid w:val="00EE185E"/>
    <w:rsid w:val="00EE34B6"/>
    <w:rsid w:val="00EE527F"/>
    <w:rsid w:val="00EE5EA3"/>
    <w:rsid w:val="00EE6C66"/>
    <w:rsid w:val="00EF0754"/>
    <w:rsid w:val="00EF4B2F"/>
    <w:rsid w:val="00F068AA"/>
    <w:rsid w:val="00F10051"/>
    <w:rsid w:val="00F14989"/>
    <w:rsid w:val="00F15399"/>
    <w:rsid w:val="00F16B45"/>
    <w:rsid w:val="00F203D8"/>
    <w:rsid w:val="00F213CB"/>
    <w:rsid w:val="00F21CA4"/>
    <w:rsid w:val="00F26072"/>
    <w:rsid w:val="00F270B9"/>
    <w:rsid w:val="00F3407D"/>
    <w:rsid w:val="00F42F22"/>
    <w:rsid w:val="00F45BBC"/>
    <w:rsid w:val="00F472DE"/>
    <w:rsid w:val="00F47C4F"/>
    <w:rsid w:val="00F51EFC"/>
    <w:rsid w:val="00F551AE"/>
    <w:rsid w:val="00F56CB2"/>
    <w:rsid w:val="00F57C16"/>
    <w:rsid w:val="00F57FF8"/>
    <w:rsid w:val="00F72BD8"/>
    <w:rsid w:val="00F7742F"/>
    <w:rsid w:val="00F81225"/>
    <w:rsid w:val="00F824A5"/>
    <w:rsid w:val="00F83A72"/>
    <w:rsid w:val="00F8628F"/>
    <w:rsid w:val="00F910D4"/>
    <w:rsid w:val="00F9724A"/>
    <w:rsid w:val="00FA0385"/>
    <w:rsid w:val="00FA0416"/>
    <w:rsid w:val="00FA237D"/>
    <w:rsid w:val="00FA27D3"/>
    <w:rsid w:val="00FA58C6"/>
    <w:rsid w:val="00FA5EB7"/>
    <w:rsid w:val="00FA75EC"/>
    <w:rsid w:val="00FB02C5"/>
    <w:rsid w:val="00FC07E8"/>
    <w:rsid w:val="00FC281B"/>
    <w:rsid w:val="00FC6081"/>
    <w:rsid w:val="00FD15B4"/>
    <w:rsid w:val="00FD47DB"/>
    <w:rsid w:val="00FF2A05"/>
    <w:rsid w:val="00FF711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5249"/>
    <w:pPr>
      <w:suppressAutoHyphens/>
    </w:pPr>
    <w:rPr>
      <w:rFonts w:ascii="Arial" w:hAnsi="Arial"/>
    </w:rPr>
  </w:style>
  <w:style w:type="paragraph" w:styleId="Ttulo1">
    <w:name w:val="heading 1"/>
    <w:basedOn w:val="Normal"/>
    <w:next w:val="Normal"/>
    <w:qFormat/>
    <w:rsid w:val="00516A63"/>
    <w:pPr>
      <w:keepNext/>
      <w:numPr>
        <w:numId w:val="1"/>
      </w:numPr>
      <w:pBdr>
        <w:top w:val="single" w:sz="4" w:space="1" w:color="auto"/>
        <w:left w:val="single" w:sz="4" w:space="1" w:color="auto"/>
        <w:bottom w:val="single" w:sz="4" w:space="1" w:color="auto"/>
        <w:right w:val="single" w:sz="4" w:space="1" w:color="auto"/>
      </w:pBdr>
      <w:jc w:val="center"/>
      <w:outlineLvl w:val="0"/>
    </w:pPr>
    <w:rPr>
      <w:b/>
      <w:sz w:val="36"/>
      <w:lang w:val="es-ES_tradnl"/>
    </w:rPr>
  </w:style>
  <w:style w:type="paragraph" w:styleId="Ttulo2">
    <w:name w:val="heading 2"/>
    <w:basedOn w:val="Normal"/>
    <w:next w:val="Normal"/>
    <w:qFormat/>
    <w:rsid w:val="00516A63"/>
    <w:pPr>
      <w:keepNext/>
      <w:suppressAutoHyphens w:val="0"/>
      <w:jc w:val="center"/>
      <w:outlineLvl w:val="1"/>
    </w:pPr>
    <w:rPr>
      <w:b/>
      <w:sz w:val="28"/>
      <w:szCs w:val="28"/>
      <w:u w:val="single"/>
      <w:lang w:val="es-ES_tradnl"/>
    </w:rPr>
  </w:style>
  <w:style w:type="paragraph" w:styleId="Ttulo3">
    <w:name w:val="heading 3"/>
    <w:basedOn w:val="Normal"/>
    <w:next w:val="Normal"/>
    <w:qFormat/>
    <w:rsid w:val="00516A63"/>
    <w:pPr>
      <w:keepNext/>
      <w:numPr>
        <w:ilvl w:val="2"/>
        <w:numId w:val="1"/>
      </w:numPr>
      <w:jc w:val="center"/>
      <w:outlineLvl w:val="2"/>
    </w:pPr>
    <w:rPr>
      <w:b/>
      <w:sz w:val="36"/>
      <w:lang w:val="es-ES_tradnl"/>
    </w:rPr>
  </w:style>
  <w:style w:type="paragraph" w:styleId="Ttulo4">
    <w:name w:val="heading 4"/>
    <w:basedOn w:val="Normal"/>
    <w:next w:val="Normal"/>
    <w:qFormat/>
    <w:rsid w:val="003C6578"/>
    <w:pPr>
      <w:keepNext/>
      <w:suppressAutoHyphens w:val="0"/>
      <w:jc w:val="center"/>
      <w:outlineLvl w:val="3"/>
    </w:pPr>
    <w:rPr>
      <w:b/>
      <w:bCs/>
      <w:sz w:val="28"/>
      <w:u w:val="single"/>
    </w:rPr>
  </w:style>
  <w:style w:type="paragraph" w:styleId="Ttulo5">
    <w:name w:val="heading 5"/>
    <w:basedOn w:val="Normal"/>
    <w:next w:val="Normal"/>
    <w:qFormat/>
    <w:rsid w:val="00516A63"/>
    <w:pPr>
      <w:keepNext/>
      <w:pBdr>
        <w:top w:val="single" w:sz="4" w:space="1" w:color="auto"/>
        <w:left w:val="single" w:sz="4" w:space="31" w:color="auto"/>
        <w:bottom w:val="single" w:sz="4" w:space="1" w:color="auto"/>
        <w:right w:val="single" w:sz="4" w:space="4" w:color="auto"/>
      </w:pBdr>
      <w:suppressAutoHyphens w:val="0"/>
      <w:ind w:left="567"/>
      <w:outlineLvl w:val="4"/>
    </w:pPr>
    <w:rPr>
      <w:b/>
      <w:szCs w:val="16"/>
      <w:lang w:val="es-ES_tradnl"/>
    </w:rPr>
  </w:style>
  <w:style w:type="paragraph" w:styleId="Ttulo6">
    <w:name w:val="heading 6"/>
    <w:basedOn w:val="Ttulo"/>
    <w:next w:val="Normal"/>
    <w:qFormat/>
    <w:rsid w:val="00516A63"/>
    <w:pPr>
      <w:pBdr>
        <w:top w:val="single" w:sz="4" w:space="1" w:color="auto"/>
        <w:left w:val="single" w:sz="4" w:space="4" w:color="auto"/>
        <w:bottom w:val="single" w:sz="4" w:space="1" w:color="auto"/>
        <w:right w:val="single" w:sz="4" w:space="4" w:color="auto"/>
      </w:pBdr>
      <w:outlineLvl w:val="5"/>
    </w:pPr>
    <w:rPr>
      <w:sz w:val="28"/>
      <w:szCs w:val="28"/>
      <w:lang w:val="es-ES_tradnl"/>
    </w:rPr>
  </w:style>
  <w:style w:type="paragraph" w:styleId="Ttulo7">
    <w:name w:val="heading 7"/>
    <w:basedOn w:val="Normal"/>
    <w:next w:val="Normal"/>
    <w:qFormat/>
    <w:pPr>
      <w:keepNext/>
      <w:numPr>
        <w:ilvl w:val="6"/>
        <w:numId w:val="1"/>
      </w:numPr>
      <w:jc w:val="both"/>
      <w:outlineLvl w:val="6"/>
    </w:pPr>
    <w:rPr>
      <w:b/>
      <w:sz w:val="22"/>
      <w:u w:val="single"/>
    </w:rPr>
  </w:style>
  <w:style w:type="paragraph" w:styleId="Ttulo8">
    <w:name w:val="heading 8"/>
    <w:basedOn w:val="Normal"/>
    <w:next w:val="Normal"/>
    <w:qFormat/>
    <w:pPr>
      <w:keepNext/>
      <w:numPr>
        <w:ilvl w:val="7"/>
        <w:numId w:val="1"/>
      </w:numPr>
      <w:jc w:val="both"/>
      <w:outlineLvl w:val="7"/>
    </w:pPr>
    <w:rPr>
      <w:b/>
      <w:sz w:val="32"/>
      <w:u w:val="single"/>
      <w:lang w:val="es-ES_tradnl"/>
    </w:rPr>
  </w:style>
  <w:style w:type="paragraph" w:styleId="Ttulo9">
    <w:name w:val="heading 9"/>
    <w:basedOn w:val="Normal"/>
    <w:next w:val="Normal"/>
    <w:qFormat/>
    <w:rsid w:val="00516A63"/>
    <w:pPr>
      <w:keepNext/>
      <w:numPr>
        <w:ilvl w:val="8"/>
        <w:numId w:val="1"/>
      </w:numPr>
      <w:jc w:val="center"/>
      <w:outlineLvl w:val="8"/>
    </w:pPr>
    <w:rPr>
      <w:b/>
      <w:sz w:val="28"/>
      <w:szCs w:val="28"/>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Absatz-Standardschriftart">
    <w:name w:val="WW-Absatz-Standardschriftart"/>
  </w:style>
  <w:style w:type="character" w:customStyle="1" w:styleId="WW-Fuentedeprrafopredeter">
    <w:name w:val="WW-Fuente de párrafo predeter."/>
  </w:style>
  <w:style w:type="character" w:customStyle="1" w:styleId="WW8Num3z0">
    <w:name w:val="WW8Num3z0"/>
    <w:rPr>
      <w:rFonts w:ascii="Symbol" w:hAnsi="Symbol"/>
      <w:b/>
      <w:u w:val="single"/>
    </w:rPr>
  </w:style>
  <w:style w:type="character" w:customStyle="1" w:styleId="WW8Num4z0">
    <w:name w:val="WW8Num4z0"/>
    <w:rPr>
      <w:b/>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b/>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b/>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1">
    <w:name w:val="WW8Num17z1"/>
    <w:rPr>
      <w:b/>
    </w:rPr>
  </w:style>
  <w:style w:type="character" w:customStyle="1" w:styleId="WW8Num18z0">
    <w:name w:val="WW8Num18z0"/>
    <w:rPr>
      <w:rFonts w:ascii="Symbol" w:hAnsi="Symbol"/>
    </w:rPr>
  </w:style>
  <w:style w:type="character" w:customStyle="1" w:styleId="WW8Num19z0">
    <w:name w:val="WW8Num19z0"/>
    <w:rPr>
      <w:b/>
    </w:rPr>
  </w:style>
  <w:style w:type="character" w:customStyle="1" w:styleId="WW8Num20z0">
    <w:name w:val="WW8Num20z0"/>
    <w:rPr>
      <w:b/>
    </w:rPr>
  </w:style>
  <w:style w:type="character" w:customStyle="1" w:styleId="WW8Num21z0">
    <w:name w:val="WW8Num21z0"/>
    <w:rPr>
      <w:rFonts w:ascii="Symbol" w:hAnsi="Symbol"/>
    </w:rPr>
  </w:style>
  <w:style w:type="character" w:customStyle="1" w:styleId="WW8Num22z0">
    <w:name w:val="WW8Num22z0"/>
    <w:rPr>
      <w:b/>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b/>
    </w:rPr>
  </w:style>
  <w:style w:type="character" w:customStyle="1" w:styleId="WW8Num28z0">
    <w:name w:val="WW8Num28z0"/>
    <w:rPr>
      <w:rFonts w:ascii="Symbol" w:hAnsi="Symbol"/>
    </w:rPr>
  </w:style>
  <w:style w:type="character" w:customStyle="1" w:styleId="WW8Num29z0">
    <w:name w:val="WW8Num29z0"/>
    <w:rPr>
      <w:rFonts w:ascii="Symbol" w:hAnsi="Symbol"/>
      <w:sz w:val="22"/>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b/>
    </w:rPr>
  </w:style>
  <w:style w:type="character" w:customStyle="1" w:styleId="WW8Num33z0">
    <w:name w:val="WW8Num33z0"/>
    <w:rPr>
      <w:b/>
    </w:rPr>
  </w:style>
  <w:style w:type="character" w:customStyle="1" w:styleId="WW8Num34z0">
    <w:name w:val="WW8Num34z0"/>
    <w:rPr>
      <w:rFonts w:ascii="Wingdings" w:hAnsi="Wingdings"/>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b/>
    </w:rPr>
  </w:style>
  <w:style w:type="character" w:customStyle="1" w:styleId="WW8Num40z0">
    <w:name w:val="WW8Num40z0"/>
    <w:rPr>
      <w:rFonts w:ascii="Symbol" w:hAnsi="Symbol"/>
    </w:rPr>
  </w:style>
  <w:style w:type="character" w:customStyle="1" w:styleId="WW8Num41z0">
    <w:name w:val="WW8Num41z0"/>
    <w:rPr>
      <w:b/>
    </w:rPr>
  </w:style>
  <w:style w:type="character" w:customStyle="1" w:styleId="WW8Num43z0">
    <w:name w:val="WW8Num43z0"/>
    <w:rPr>
      <w:b/>
    </w:rPr>
  </w:style>
  <w:style w:type="character" w:customStyle="1" w:styleId="WW8Num44z0">
    <w:name w:val="WW8Num44z0"/>
    <w:rPr>
      <w:rFonts w:ascii="Symbol" w:hAnsi="Symbol"/>
    </w:rPr>
  </w:style>
  <w:style w:type="character" w:customStyle="1" w:styleId="WW8Num46z0">
    <w:name w:val="WW8Num46z0"/>
    <w:rPr>
      <w:rFonts w:ascii="Symbol" w:hAnsi="Symbol"/>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9z0">
    <w:name w:val="WW8Num49z0"/>
    <w:rPr>
      <w:rFonts w:ascii="Symbol" w:hAnsi="Symbol"/>
    </w:rPr>
  </w:style>
  <w:style w:type="character" w:customStyle="1" w:styleId="WW8Num50z0">
    <w:name w:val="WW8Num50z0"/>
    <w:rPr>
      <w:rFonts w:ascii="Symbol" w:hAnsi="Symbol"/>
    </w:rPr>
  </w:style>
  <w:style w:type="character" w:customStyle="1" w:styleId="WW8Num51z0">
    <w:name w:val="WW8Num51z0"/>
    <w:rPr>
      <w:b/>
    </w:rPr>
  </w:style>
  <w:style w:type="character" w:customStyle="1" w:styleId="WW8Num52z0">
    <w:name w:val="WW8Num52z0"/>
    <w:rPr>
      <w:rFonts w:ascii="Symbol" w:hAnsi="Symbol"/>
    </w:rPr>
  </w:style>
  <w:style w:type="character" w:customStyle="1" w:styleId="WW8Num53z0">
    <w:name w:val="WW8Num53z0"/>
    <w:rPr>
      <w:b/>
      <w:u w:val="single"/>
    </w:rPr>
  </w:style>
  <w:style w:type="character" w:customStyle="1" w:styleId="WW8Num54z0">
    <w:name w:val="WW8Num54z0"/>
    <w:rPr>
      <w:rFonts w:ascii="Symbol" w:hAnsi="Symbol"/>
    </w:rPr>
  </w:style>
  <w:style w:type="character" w:customStyle="1" w:styleId="WW8Num56z0">
    <w:name w:val="WW8Num56z0"/>
    <w:rPr>
      <w:b/>
    </w:rPr>
  </w:style>
  <w:style w:type="character" w:customStyle="1" w:styleId="WW8Num57z0">
    <w:name w:val="WW8Num57z0"/>
    <w:rPr>
      <w:b/>
    </w:rPr>
  </w:style>
  <w:style w:type="character" w:customStyle="1" w:styleId="WW8Num58z0">
    <w:name w:val="WW8Num58z0"/>
    <w:rPr>
      <w:rFonts w:ascii="Symbol" w:hAnsi="Symbol"/>
    </w:rPr>
  </w:style>
  <w:style w:type="character" w:customStyle="1" w:styleId="WW8Num59z1">
    <w:name w:val="WW8Num59z1"/>
    <w:rPr>
      <w:b/>
    </w:rPr>
  </w:style>
  <w:style w:type="character" w:customStyle="1" w:styleId="WW8Num60z0">
    <w:name w:val="WW8Num60z0"/>
    <w:rPr>
      <w:rFonts w:ascii="Symbol" w:hAnsi="Symbol"/>
    </w:rPr>
  </w:style>
  <w:style w:type="character" w:customStyle="1" w:styleId="WW8Num61z1">
    <w:name w:val="WW8Num61z1"/>
    <w:rPr>
      <w:b/>
    </w:rPr>
  </w:style>
  <w:style w:type="character" w:customStyle="1" w:styleId="WW8Num62z0">
    <w:name w:val="WW8Num62z0"/>
    <w:rPr>
      <w:rFonts w:ascii="Symbol" w:hAnsi="Symbol"/>
    </w:rPr>
  </w:style>
  <w:style w:type="character" w:customStyle="1" w:styleId="WW8Num63z0">
    <w:name w:val="WW8Num63z0"/>
    <w:rPr>
      <w:rFonts w:ascii="Symbol" w:hAnsi="Symbol"/>
    </w:rPr>
  </w:style>
  <w:style w:type="character" w:customStyle="1" w:styleId="WW8Num64z0">
    <w:name w:val="WW8Num64z0"/>
    <w:rPr>
      <w:b/>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b/>
    </w:rPr>
  </w:style>
  <w:style w:type="character" w:customStyle="1" w:styleId="WW8Num71z0">
    <w:name w:val="WW8Num71z0"/>
    <w:rPr>
      <w:b/>
    </w:rPr>
  </w:style>
  <w:style w:type="character" w:customStyle="1" w:styleId="WW8Num72z1">
    <w:name w:val="WW8Num72z1"/>
    <w:rPr>
      <w:b/>
    </w:rPr>
  </w:style>
  <w:style w:type="character" w:customStyle="1" w:styleId="WW8Num73z0">
    <w:name w:val="WW8Num73z0"/>
    <w:rPr>
      <w:rFonts w:ascii="Symbol" w:hAnsi="Symbol"/>
    </w:rPr>
  </w:style>
  <w:style w:type="character" w:customStyle="1" w:styleId="WW8Num74z0">
    <w:name w:val="WW8Num74z0"/>
    <w:rPr>
      <w:rFonts w:ascii="Symbol" w:hAnsi="Symbol"/>
    </w:rPr>
  </w:style>
  <w:style w:type="character" w:customStyle="1" w:styleId="WW8Num75z0">
    <w:name w:val="WW8Num75z0"/>
    <w:rPr>
      <w:rFonts w:ascii="Symbol" w:hAnsi="Symbol"/>
    </w:rPr>
  </w:style>
  <w:style w:type="character" w:customStyle="1" w:styleId="WW8Num76z0">
    <w:name w:val="WW8Num76z0"/>
    <w:rPr>
      <w:rFonts w:ascii="Symbol" w:hAnsi="Symbol"/>
    </w:rPr>
  </w:style>
  <w:style w:type="character" w:customStyle="1" w:styleId="WW8Num77z0">
    <w:name w:val="WW8Num77z0"/>
    <w:rPr>
      <w:rFonts w:ascii="Symbol" w:hAnsi="Symbol"/>
    </w:rPr>
  </w:style>
  <w:style w:type="character" w:customStyle="1" w:styleId="WW8Num78z0">
    <w:name w:val="WW8Num78z0"/>
    <w:rPr>
      <w:rFonts w:ascii="Symbol" w:hAnsi="Symbol"/>
    </w:rPr>
  </w:style>
  <w:style w:type="character" w:customStyle="1" w:styleId="WW8Num79z0">
    <w:name w:val="WW8Num79z0"/>
    <w:rPr>
      <w:rFonts w:ascii="Symbol" w:hAnsi="Symbol"/>
    </w:rPr>
  </w:style>
  <w:style w:type="character" w:customStyle="1" w:styleId="WW8Num80z0">
    <w:name w:val="WW8Num80z0"/>
    <w:rPr>
      <w:b/>
    </w:rPr>
  </w:style>
  <w:style w:type="character" w:customStyle="1" w:styleId="WW8Num81z0">
    <w:name w:val="WW8Num81z0"/>
    <w:rPr>
      <w:rFonts w:ascii="Symbol" w:hAnsi="Symbol"/>
    </w:rPr>
  </w:style>
  <w:style w:type="character" w:customStyle="1" w:styleId="WW8Num83z0">
    <w:name w:val="WW8Num83z0"/>
    <w:rPr>
      <w:rFonts w:ascii="Symbol" w:hAnsi="Symbol"/>
    </w:rPr>
  </w:style>
  <w:style w:type="character" w:customStyle="1" w:styleId="WW8Num84z0">
    <w:name w:val="WW8Num84z0"/>
    <w:rPr>
      <w:rFonts w:ascii="Symbol" w:hAnsi="Symbol"/>
    </w:rPr>
  </w:style>
  <w:style w:type="character" w:customStyle="1" w:styleId="WW8Num85z0">
    <w:name w:val="WW8Num85z0"/>
    <w:rPr>
      <w:rFonts w:ascii="Symbol" w:hAnsi="Symbol"/>
    </w:rPr>
  </w:style>
  <w:style w:type="character" w:customStyle="1" w:styleId="WW8Num86z0">
    <w:name w:val="WW8Num86z0"/>
    <w:rPr>
      <w:rFonts w:ascii="Symbol" w:hAnsi="Symbol"/>
    </w:rPr>
  </w:style>
  <w:style w:type="character" w:customStyle="1" w:styleId="WW8Num87z0">
    <w:name w:val="WW8Num87z0"/>
    <w:rPr>
      <w:b/>
    </w:rPr>
  </w:style>
  <w:style w:type="character" w:customStyle="1" w:styleId="WW8Num88z0">
    <w:name w:val="WW8Num88z0"/>
    <w:rPr>
      <w:rFonts w:ascii="Symbol" w:hAnsi="Symbol"/>
    </w:rPr>
  </w:style>
  <w:style w:type="character" w:customStyle="1" w:styleId="WW8Num91z0">
    <w:name w:val="WW8Num91z0"/>
    <w:rPr>
      <w:b/>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b/>
    </w:rPr>
  </w:style>
  <w:style w:type="character" w:customStyle="1" w:styleId="WW8Num95z0">
    <w:name w:val="WW8Num95z0"/>
    <w:rPr>
      <w:rFonts w:ascii="Symbol" w:hAnsi="Symbol"/>
    </w:rPr>
  </w:style>
  <w:style w:type="character" w:customStyle="1" w:styleId="WW8Num97z0">
    <w:name w:val="WW8Num97z0"/>
    <w:rPr>
      <w:rFonts w:ascii="Symbol" w:hAnsi="Symbol"/>
    </w:rPr>
  </w:style>
  <w:style w:type="character" w:customStyle="1" w:styleId="WW8Num98z1">
    <w:name w:val="WW8Num98z1"/>
    <w:rPr>
      <w:b/>
    </w:rPr>
  </w:style>
  <w:style w:type="character" w:customStyle="1" w:styleId="WW8Num99z0">
    <w:name w:val="WW8Num99z0"/>
    <w:rPr>
      <w:rFonts w:ascii="Symbol" w:hAnsi="Symbol"/>
    </w:rPr>
  </w:style>
  <w:style w:type="character" w:customStyle="1" w:styleId="WW8Num100z0">
    <w:name w:val="WW8Num100z0"/>
    <w:rPr>
      <w:rFonts w:ascii="Symbol" w:hAnsi="Symbol"/>
    </w:rPr>
  </w:style>
  <w:style w:type="character" w:customStyle="1" w:styleId="WW8Num101z0">
    <w:name w:val="WW8Num101z0"/>
    <w:rPr>
      <w:rFonts w:ascii="Symbol" w:hAnsi="Symbol"/>
    </w:rPr>
  </w:style>
  <w:style w:type="character" w:customStyle="1" w:styleId="WW8Num102z0">
    <w:name w:val="WW8Num102z0"/>
    <w:rPr>
      <w:rFonts w:ascii="Symbol" w:hAnsi="Symbol"/>
    </w:rPr>
  </w:style>
  <w:style w:type="character" w:customStyle="1" w:styleId="WW8Num103z0">
    <w:name w:val="WW8Num103z0"/>
    <w:rPr>
      <w:rFonts w:ascii="Symbol" w:hAnsi="Symbol"/>
    </w:rPr>
  </w:style>
  <w:style w:type="character" w:customStyle="1" w:styleId="WW8Num104z0">
    <w:name w:val="WW8Num104z0"/>
    <w:rPr>
      <w:rFonts w:ascii="Symbol" w:hAnsi="Symbol"/>
    </w:rPr>
  </w:style>
  <w:style w:type="character" w:customStyle="1" w:styleId="WW8Num106z0">
    <w:name w:val="WW8Num106z0"/>
    <w:rPr>
      <w:b/>
    </w:rPr>
  </w:style>
  <w:style w:type="character" w:customStyle="1" w:styleId="WW8Num107z0">
    <w:name w:val="WW8Num107z0"/>
    <w:rPr>
      <w:rFonts w:ascii="Symbol" w:hAnsi="Symbol"/>
    </w:rPr>
  </w:style>
  <w:style w:type="character" w:customStyle="1" w:styleId="WW8Num108z0">
    <w:name w:val="WW8Num108z0"/>
    <w:rPr>
      <w:rFonts w:ascii="Symbol" w:hAnsi="Symbol"/>
    </w:rPr>
  </w:style>
  <w:style w:type="character" w:customStyle="1" w:styleId="WW8Num109z0">
    <w:name w:val="WW8Num109z0"/>
    <w:rPr>
      <w:rFonts w:ascii="Symbol" w:hAnsi="Symbol"/>
    </w:rPr>
  </w:style>
  <w:style w:type="character" w:customStyle="1" w:styleId="WW8Num111z0">
    <w:name w:val="WW8Num111z0"/>
    <w:rPr>
      <w:b/>
    </w:rPr>
  </w:style>
  <w:style w:type="character" w:customStyle="1" w:styleId="WW8Num112z0">
    <w:name w:val="WW8Num112z0"/>
    <w:rPr>
      <w:b/>
    </w:rPr>
  </w:style>
  <w:style w:type="character" w:customStyle="1" w:styleId="WW8Num113z0">
    <w:name w:val="WW8Num113z0"/>
    <w:rPr>
      <w:rFonts w:ascii="Symbol" w:hAnsi="Symbol"/>
    </w:rPr>
  </w:style>
  <w:style w:type="character" w:customStyle="1" w:styleId="WW8Num115z0">
    <w:name w:val="WW8Num115z0"/>
    <w:rPr>
      <w:b/>
    </w:rPr>
  </w:style>
  <w:style w:type="character" w:customStyle="1" w:styleId="WW8Num116z0">
    <w:name w:val="WW8Num116z0"/>
    <w:rPr>
      <w:rFonts w:ascii="Symbol" w:hAnsi="Symbol"/>
    </w:rPr>
  </w:style>
  <w:style w:type="character" w:customStyle="1" w:styleId="WW8Num117z0">
    <w:name w:val="WW8Num117z0"/>
    <w:rPr>
      <w:rFonts w:ascii="Symbol" w:hAnsi="Symbol"/>
    </w:rPr>
  </w:style>
  <w:style w:type="character" w:customStyle="1" w:styleId="WW8Num119z0">
    <w:name w:val="WW8Num119z0"/>
    <w:rPr>
      <w:rFonts w:ascii="Symbol" w:hAnsi="Symbol"/>
    </w:rPr>
  </w:style>
  <w:style w:type="character" w:customStyle="1" w:styleId="WW8Num120z0">
    <w:name w:val="WW8Num120z0"/>
    <w:rPr>
      <w:rFonts w:ascii="Symbol" w:hAnsi="Symbol"/>
    </w:rPr>
  </w:style>
  <w:style w:type="character" w:customStyle="1" w:styleId="WW8Num121z0">
    <w:name w:val="WW8Num121z0"/>
    <w:rPr>
      <w:rFonts w:ascii="Symbol" w:hAnsi="Symbol"/>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5z0">
    <w:name w:val="WW8Num125z0"/>
    <w:rPr>
      <w:b/>
    </w:rPr>
  </w:style>
  <w:style w:type="character" w:customStyle="1" w:styleId="WW8Num126z0">
    <w:name w:val="WW8Num126z0"/>
    <w:rPr>
      <w:rFonts w:ascii="Symbol" w:hAnsi="Symbol"/>
    </w:rPr>
  </w:style>
  <w:style w:type="character" w:customStyle="1" w:styleId="WW8Num127z0">
    <w:name w:val="WW8Num127z0"/>
    <w:rPr>
      <w:rFonts w:ascii="Symbol" w:hAnsi="Symbol"/>
    </w:rPr>
  </w:style>
  <w:style w:type="character" w:customStyle="1" w:styleId="WW8Num128z0">
    <w:name w:val="WW8Num128z0"/>
    <w:rPr>
      <w:rFonts w:ascii="Symbol" w:hAnsi="Symbol"/>
    </w:rPr>
  </w:style>
  <w:style w:type="character" w:customStyle="1" w:styleId="WW8Num129z0">
    <w:name w:val="WW8Num129z0"/>
    <w:rPr>
      <w:rFonts w:ascii="Symbol" w:hAnsi="Symbol"/>
    </w:rPr>
  </w:style>
  <w:style w:type="character" w:customStyle="1" w:styleId="WW8Num131z0">
    <w:name w:val="WW8Num131z0"/>
    <w:rPr>
      <w:rFonts w:ascii="Symbol" w:hAnsi="Symbol"/>
    </w:rPr>
  </w:style>
  <w:style w:type="character" w:customStyle="1" w:styleId="WW8Num132z0">
    <w:name w:val="WW8Num132z0"/>
    <w:rPr>
      <w:rFonts w:ascii="Symbol" w:hAnsi="Symbol"/>
    </w:rPr>
  </w:style>
  <w:style w:type="character" w:customStyle="1" w:styleId="WW8Num133z0">
    <w:name w:val="WW8Num133z0"/>
    <w:rPr>
      <w:rFonts w:ascii="Symbol" w:hAnsi="Symbol"/>
    </w:rPr>
  </w:style>
  <w:style w:type="character" w:customStyle="1" w:styleId="WW8Num134z0">
    <w:name w:val="WW8Num134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Symbol" w:hAnsi="Symbol"/>
    </w:rPr>
  </w:style>
  <w:style w:type="character" w:customStyle="1" w:styleId="WW8Num138z0">
    <w:name w:val="WW8Num138z0"/>
    <w:rPr>
      <w:b/>
    </w:rPr>
  </w:style>
  <w:style w:type="character" w:customStyle="1" w:styleId="WW8Num139z0">
    <w:name w:val="WW8Num139z0"/>
    <w:rPr>
      <w:rFonts w:ascii="Symbol" w:hAnsi="Symbol"/>
    </w:rPr>
  </w:style>
  <w:style w:type="character" w:customStyle="1" w:styleId="WW8NumSt4z0">
    <w:name w:val="WW8NumSt4z0"/>
    <w:rPr>
      <w:rFonts w:ascii="Symbol" w:hAnsi="Symbol"/>
    </w:rPr>
  </w:style>
  <w:style w:type="character" w:customStyle="1" w:styleId="WW8NumSt5z0">
    <w:name w:val="WW8NumSt5z0"/>
    <w:rPr>
      <w:rFonts w:ascii="Symbol" w:hAnsi="Symbol"/>
    </w:rPr>
  </w:style>
  <w:style w:type="character" w:customStyle="1" w:styleId="WW8NumSt6z0">
    <w:name w:val="WW8NumSt6z0"/>
    <w:rPr>
      <w:rFonts w:ascii="Symbol" w:hAnsi="Symbol"/>
      <w:sz w:val="12"/>
    </w:rPr>
  </w:style>
  <w:style w:type="character" w:customStyle="1" w:styleId="WW8NumSt7z0">
    <w:name w:val="WW8NumSt7z0"/>
    <w:rPr>
      <w:rFonts w:ascii="Monotype Sorts" w:hAnsi="Monotype Sorts"/>
    </w:rPr>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7z0">
    <w:name w:val="WW8Num7z0"/>
    <w:rPr>
      <w:rFonts w:ascii="Symbol" w:hAnsi="Symbol"/>
    </w:rPr>
  </w:style>
  <w:style w:type="character" w:customStyle="1" w:styleId="Carcterdenumeracin">
    <w:name w:val="Carácter de numeración"/>
  </w:style>
  <w:style w:type="character" w:customStyle="1" w:styleId="Vietas">
    <w:name w:val="Viñetas"/>
    <w:rPr>
      <w:rFonts w:ascii="StarBats" w:hAnsi="StarBats"/>
      <w:sz w:val="18"/>
    </w:rPr>
  </w:style>
  <w:style w:type="paragraph" w:styleId="Encabezado">
    <w:name w:val="header"/>
    <w:basedOn w:val="Normal"/>
    <w:next w:val="Textoindependiente"/>
    <w:link w:val="EncabezadoCar"/>
    <w:pPr>
      <w:tabs>
        <w:tab w:val="center" w:pos="4252"/>
        <w:tab w:val="right" w:pos="8504"/>
      </w:tabs>
    </w:pPr>
  </w:style>
  <w:style w:type="paragraph" w:styleId="Textoindependiente">
    <w:name w:val="Body Text"/>
    <w:basedOn w:val="Normal"/>
    <w:link w:val="TextoindependienteCar"/>
    <w:pPr>
      <w:tabs>
        <w:tab w:val="left" w:pos="1418"/>
        <w:tab w:val="left" w:pos="4536"/>
      </w:tabs>
      <w:jc w:val="both"/>
    </w:pPr>
    <w:rPr>
      <w:sz w:val="24"/>
      <w:lang w:val="es-ES_tradnl"/>
    </w:rPr>
  </w:style>
  <w:style w:type="paragraph" w:styleId="Piedepgina">
    <w:name w:val="footer"/>
    <w:basedOn w:val="Normal"/>
    <w:pPr>
      <w:tabs>
        <w:tab w:val="center" w:pos="4252"/>
        <w:tab w:val="right" w:pos="8504"/>
      </w:tabs>
    </w:pPr>
  </w:style>
  <w:style w:type="paragraph" w:styleId="Sangradetextonormal">
    <w:name w:val="Body Text Indent"/>
    <w:basedOn w:val="Normal"/>
    <w:pPr>
      <w:tabs>
        <w:tab w:val="left" w:pos="567"/>
      </w:tabs>
      <w:ind w:firstLine="360"/>
      <w:jc w:val="both"/>
    </w:pPr>
    <w:rPr>
      <w:sz w:val="24"/>
    </w:rPr>
  </w:style>
  <w:style w:type="paragraph" w:styleId="Ttulo">
    <w:name w:val="Title"/>
    <w:basedOn w:val="Normal"/>
    <w:next w:val="Subttulo"/>
    <w:qFormat/>
    <w:pPr>
      <w:jc w:val="center"/>
    </w:pPr>
    <w:rPr>
      <w:b/>
      <w:sz w:val="22"/>
    </w:rPr>
  </w:style>
  <w:style w:type="paragraph" w:styleId="Subttulo">
    <w:name w:val="Subtitle"/>
    <w:basedOn w:val="Encabezado"/>
    <w:next w:val="Textoindependiente"/>
    <w:qFormat/>
    <w:pPr>
      <w:jc w:val="center"/>
    </w:pPr>
    <w:rPr>
      <w:i/>
    </w:rPr>
  </w:style>
  <w:style w:type="paragraph" w:customStyle="1" w:styleId="WW-Sangra3detindependiente">
    <w:name w:val="WW-Sangría 3 de t. independiente"/>
    <w:basedOn w:val="Normal"/>
    <w:pPr>
      <w:ind w:firstLine="1416"/>
      <w:jc w:val="both"/>
    </w:pPr>
    <w:rPr>
      <w:sz w:val="24"/>
    </w:rPr>
  </w:style>
  <w:style w:type="paragraph" w:customStyle="1" w:styleId="WW-Textoindependiente3">
    <w:name w:val="WW-Texto independiente 3"/>
    <w:basedOn w:val="Normal"/>
    <w:rPr>
      <w:sz w:val="24"/>
    </w:rPr>
  </w:style>
  <w:style w:type="paragraph" w:customStyle="1" w:styleId="WW-Textoindependiente2">
    <w:name w:val="WW-Texto independiente 2"/>
    <w:basedOn w:val="Normal"/>
    <w:pPr>
      <w:jc w:val="both"/>
    </w:pPr>
    <w:rPr>
      <w:sz w:val="22"/>
      <w:u w:val="single"/>
    </w:rPr>
  </w:style>
  <w:style w:type="paragraph" w:customStyle="1" w:styleId="Contenidodelatabla">
    <w:name w:val="Contenido de la tabla"/>
    <w:basedOn w:val="Textoindependiente"/>
  </w:style>
  <w:style w:type="paragraph" w:customStyle="1" w:styleId="Encabezadodelatabla">
    <w:name w:val="Encabezado de la tabla"/>
    <w:basedOn w:val="Contenidodelatabla"/>
    <w:pPr>
      <w:jc w:val="center"/>
    </w:pPr>
    <w:rPr>
      <w:b/>
      <w:i/>
    </w:rPr>
  </w:style>
  <w:style w:type="paragraph" w:customStyle="1" w:styleId="Textoindependiente21">
    <w:name w:val="Texto independiente 21"/>
    <w:basedOn w:val="Normal"/>
    <w:pPr>
      <w:widowControl w:val="0"/>
      <w:suppressAutoHyphens w:val="0"/>
      <w:jc w:val="both"/>
    </w:pPr>
    <w:rPr>
      <w:sz w:val="24"/>
      <w:lang w:val="es-ES_tradnl"/>
    </w:rPr>
  </w:style>
  <w:style w:type="paragraph" w:styleId="Textoindependiente2">
    <w:name w:val="Body Text 2"/>
    <w:basedOn w:val="Normal"/>
    <w:pPr>
      <w:jc w:val="both"/>
    </w:pPr>
    <w:rPr>
      <w:b/>
      <w:bCs/>
      <w:sz w:val="24"/>
      <w:lang w:val="es-ES_tradnl"/>
    </w:rPr>
  </w:style>
  <w:style w:type="paragraph" w:styleId="Textoindependiente3">
    <w:name w:val="Body Text 3"/>
    <w:basedOn w:val="Normal"/>
    <w:pPr>
      <w:jc w:val="both"/>
    </w:pPr>
    <w:rPr>
      <w:bCs/>
      <w:sz w:val="22"/>
    </w:rPr>
  </w:style>
  <w:style w:type="paragraph" w:styleId="Lista">
    <w:name w:val="List"/>
    <w:basedOn w:val="Normal"/>
    <w:pPr>
      <w:widowControl w:val="0"/>
      <w:tabs>
        <w:tab w:val="left" w:pos="284"/>
      </w:tabs>
      <w:suppressAutoHyphens w:val="0"/>
      <w:spacing w:line="480" w:lineRule="auto"/>
      <w:ind w:left="284" w:hanging="284"/>
      <w:jc w:val="both"/>
    </w:pPr>
    <w:rPr>
      <w:sz w:val="24"/>
      <w:lang w:val="es-ES_tradnl"/>
    </w:rPr>
  </w:style>
  <w:style w:type="paragraph" w:styleId="Lista2">
    <w:name w:val="List 2"/>
    <w:basedOn w:val="Normal"/>
    <w:pPr>
      <w:widowControl w:val="0"/>
      <w:tabs>
        <w:tab w:val="left" w:pos="709"/>
      </w:tabs>
      <w:suppressAutoHyphens w:val="0"/>
      <w:spacing w:line="480" w:lineRule="auto"/>
      <w:ind w:left="284"/>
    </w:pPr>
    <w:rPr>
      <w:sz w:val="24"/>
      <w:lang w:val="es-ES_tradnl"/>
    </w:rPr>
  </w:style>
  <w:style w:type="paragraph" w:styleId="Mapadeldocumento">
    <w:name w:val="Document Map"/>
    <w:basedOn w:val="Normal"/>
    <w:semiHidden/>
    <w:pPr>
      <w:shd w:val="clear" w:color="auto" w:fill="000080"/>
    </w:pPr>
    <w:rPr>
      <w:rFonts w:ascii="Tahoma" w:hAnsi="Tahoma"/>
    </w:rPr>
  </w:style>
  <w:style w:type="character" w:styleId="Hipervnculo">
    <w:name w:val="Hyperlink"/>
    <w:rPr>
      <w:color w:val="0000FF"/>
      <w:u w:val="single"/>
    </w:rPr>
  </w:style>
  <w:style w:type="character" w:styleId="Textoennegrita">
    <w:name w:val="Strong"/>
    <w:qFormat/>
    <w:rsid w:val="00E17121"/>
    <w:rPr>
      <w:b/>
      <w:bCs/>
    </w:rPr>
  </w:style>
  <w:style w:type="paragraph" w:styleId="Textodeglobo">
    <w:name w:val="Balloon Text"/>
    <w:basedOn w:val="Normal"/>
    <w:semiHidden/>
    <w:rsid w:val="00041051"/>
    <w:rPr>
      <w:rFonts w:ascii="Tahoma" w:hAnsi="Tahoma" w:cs="Tahoma"/>
      <w:sz w:val="16"/>
      <w:szCs w:val="16"/>
    </w:rPr>
  </w:style>
  <w:style w:type="character" w:customStyle="1" w:styleId="TextoindependienteCar">
    <w:name w:val="Texto independiente Car"/>
    <w:link w:val="Textoindependiente"/>
    <w:rsid w:val="001B5552"/>
    <w:rPr>
      <w:sz w:val="24"/>
      <w:lang w:val="es-ES_tradnl" w:eastAsia="es-ES" w:bidi="ar-SA"/>
    </w:rPr>
  </w:style>
  <w:style w:type="table" w:styleId="Tablaconcuadrcula">
    <w:name w:val="Table Grid"/>
    <w:basedOn w:val="Tablanormal"/>
    <w:rsid w:val="0067604A"/>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rsid w:val="009F7B63"/>
  </w:style>
  <w:style w:type="paragraph" w:styleId="Listaconvietas2">
    <w:name w:val="List Bullet 2"/>
    <w:basedOn w:val="Normal"/>
    <w:autoRedefine/>
    <w:rsid w:val="009A70B1"/>
    <w:pPr>
      <w:widowControl w:val="0"/>
      <w:suppressAutoHyphens w:val="0"/>
      <w:adjustRightInd w:val="0"/>
      <w:jc w:val="both"/>
      <w:textAlignment w:val="baseline"/>
    </w:pPr>
    <w:rPr>
      <w:sz w:val="22"/>
    </w:rPr>
  </w:style>
  <w:style w:type="paragraph" w:customStyle="1" w:styleId="Ttulo16ptCuadro">
    <w:name w:val="Título 16 pt Cuadro"/>
    <w:basedOn w:val="Ttulo"/>
    <w:rsid w:val="00516A63"/>
    <w:pPr>
      <w:pBdr>
        <w:top w:val="single" w:sz="4" w:space="1" w:color="auto"/>
        <w:left w:val="single" w:sz="4" w:space="4" w:color="auto"/>
        <w:bottom w:val="single" w:sz="4" w:space="1" w:color="auto"/>
        <w:right w:val="single" w:sz="4" w:space="4" w:color="auto"/>
      </w:pBdr>
      <w:shd w:val="clear" w:color="auto" w:fill="FFFF00"/>
      <w:jc w:val="both"/>
    </w:pPr>
    <w:rPr>
      <w:b w:val="0"/>
      <w:sz w:val="32"/>
    </w:rPr>
  </w:style>
  <w:style w:type="paragraph" w:customStyle="1" w:styleId="Ttulo16ptCuadroSubrayado">
    <w:name w:val="Título 16 pt Cuadro Subrayado"/>
    <w:basedOn w:val="Ttulo"/>
    <w:rsid w:val="00516A63"/>
    <w:pPr>
      <w:pBdr>
        <w:top w:val="single" w:sz="4" w:space="1" w:color="auto"/>
        <w:left w:val="single" w:sz="4" w:space="4" w:color="auto"/>
        <w:bottom w:val="single" w:sz="4" w:space="1" w:color="auto"/>
        <w:right w:val="single" w:sz="4" w:space="4" w:color="auto"/>
      </w:pBdr>
      <w:shd w:val="clear" w:color="auto" w:fill="FFFF00"/>
      <w:jc w:val="both"/>
    </w:pPr>
    <w:rPr>
      <w:b w:val="0"/>
      <w:sz w:val="32"/>
      <w:u w:val="single"/>
    </w:rPr>
  </w:style>
  <w:style w:type="paragraph" w:customStyle="1" w:styleId="Ttulo116pt">
    <w:name w:val="Título 1 + 16 pt"/>
    <w:basedOn w:val="Textoindependiente"/>
    <w:rsid w:val="00516A63"/>
    <w:pPr>
      <w:pBdr>
        <w:top w:val="single" w:sz="4" w:space="1" w:color="auto"/>
        <w:left w:val="single" w:sz="4" w:space="1" w:color="auto"/>
        <w:bottom w:val="single" w:sz="4" w:space="1" w:color="auto"/>
        <w:right w:val="single" w:sz="4" w:space="1" w:color="auto"/>
      </w:pBdr>
      <w:jc w:val="center"/>
    </w:pPr>
    <w:rPr>
      <w:sz w:val="32"/>
    </w:rPr>
  </w:style>
  <w:style w:type="paragraph" w:styleId="NormalWeb">
    <w:name w:val="Normal (Web)"/>
    <w:basedOn w:val="Normal"/>
    <w:rsid w:val="00102D64"/>
    <w:pPr>
      <w:suppressAutoHyphens w:val="0"/>
      <w:spacing w:before="100" w:beforeAutospacing="1" w:after="100" w:afterAutospacing="1"/>
    </w:pPr>
    <w:rPr>
      <w:rFonts w:ascii="Verdana" w:hAnsi="Verdana"/>
      <w:color w:val="000000"/>
      <w:sz w:val="18"/>
      <w:szCs w:val="18"/>
    </w:rPr>
  </w:style>
  <w:style w:type="paragraph" w:customStyle="1" w:styleId="Car2">
    <w:name w:val="Car2"/>
    <w:basedOn w:val="Normal"/>
    <w:rsid w:val="00803513"/>
    <w:pPr>
      <w:suppressAutoHyphens w:val="0"/>
      <w:spacing w:after="160" w:line="240" w:lineRule="exact"/>
    </w:pPr>
    <w:rPr>
      <w:rFonts w:ascii="Verdana" w:eastAsia="PMingLiU" w:hAnsi="Verdana"/>
      <w:lang w:val="en-US" w:eastAsia="en-US"/>
    </w:rPr>
  </w:style>
  <w:style w:type="paragraph" w:customStyle="1" w:styleId="Car3">
    <w:name w:val="Car3"/>
    <w:basedOn w:val="Normal"/>
    <w:rsid w:val="004D12BF"/>
    <w:pPr>
      <w:suppressAutoHyphens w:val="0"/>
      <w:spacing w:after="160" w:line="240" w:lineRule="exact"/>
    </w:pPr>
    <w:rPr>
      <w:rFonts w:ascii="Verdana" w:eastAsia="PMingLiU" w:hAnsi="Verdana"/>
      <w:lang w:val="en-US" w:eastAsia="en-US"/>
    </w:rPr>
  </w:style>
  <w:style w:type="paragraph" w:customStyle="1" w:styleId="Car1CarCarCarCarCarCar">
    <w:name w:val="Car1 Car Car Car Car Car Car"/>
    <w:basedOn w:val="Normal"/>
    <w:rsid w:val="007D220F"/>
    <w:pPr>
      <w:suppressAutoHyphens w:val="0"/>
      <w:spacing w:after="160" w:line="240" w:lineRule="exact"/>
    </w:pPr>
    <w:rPr>
      <w:rFonts w:ascii="Verdana" w:eastAsia="PMingLiU" w:hAnsi="Verdana"/>
      <w:lang w:val="en-US" w:eastAsia="en-US"/>
    </w:rPr>
  </w:style>
  <w:style w:type="numbering" w:customStyle="1" w:styleId="EstiloNumeradoNegro">
    <w:name w:val="Estilo Numerado Negro"/>
    <w:basedOn w:val="Sinlista"/>
    <w:rsid w:val="00F42F22"/>
    <w:pPr>
      <w:numPr>
        <w:numId w:val="15"/>
      </w:numPr>
    </w:pPr>
  </w:style>
  <w:style w:type="paragraph" w:customStyle="1" w:styleId="Car2CarCarCar">
    <w:name w:val="Car2 Car Car Car"/>
    <w:basedOn w:val="Normal"/>
    <w:rsid w:val="00B92D6E"/>
    <w:pPr>
      <w:suppressAutoHyphens w:val="0"/>
      <w:spacing w:after="160" w:line="240" w:lineRule="exact"/>
    </w:pPr>
    <w:rPr>
      <w:rFonts w:ascii="Verdana" w:eastAsia="PMingLiU" w:hAnsi="Verdana"/>
      <w:lang w:val="en-US" w:eastAsia="en-US"/>
    </w:rPr>
  </w:style>
  <w:style w:type="paragraph" w:customStyle="1" w:styleId="Car2CarCarCarCarCarCarCarCarCarCarCarCarCarCarCar">
    <w:name w:val="Car2 Car Car Car Car Car Car Car Car Car Car Car Car Car Car Car"/>
    <w:basedOn w:val="Normal"/>
    <w:rsid w:val="00DB04F1"/>
    <w:pPr>
      <w:suppressAutoHyphens w:val="0"/>
      <w:spacing w:after="160" w:line="240" w:lineRule="exact"/>
    </w:pPr>
    <w:rPr>
      <w:rFonts w:ascii="Verdana" w:eastAsia="PMingLiU" w:hAnsi="Verdana"/>
      <w:lang w:val="en-US" w:eastAsia="en-US"/>
    </w:rPr>
  </w:style>
  <w:style w:type="paragraph" w:customStyle="1" w:styleId="Car1">
    <w:name w:val="Car1"/>
    <w:basedOn w:val="Normal"/>
    <w:rsid w:val="001B51AE"/>
    <w:pPr>
      <w:suppressAutoHyphens w:val="0"/>
      <w:spacing w:after="160" w:line="240" w:lineRule="exact"/>
    </w:pPr>
    <w:rPr>
      <w:rFonts w:ascii="Verdana" w:eastAsia="PMingLiU" w:hAnsi="Verdana"/>
      <w:lang w:val="en-US" w:eastAsia="en-US"/>
    </w:rPr>
  </w:style>
  <w:style w:type="character" w:customStyle="1" w:styleId="EncabezadoCar">
    <w:name w:val="Encabezado Car"/>
    <w:link w:val="Encabezado"/>
    <w:rsid w:val="004F4A96"/>
    <w:rPr>
      <w:rFonts w:ascii="Arial" w:hAnsi="Arial"/>
      <w:lang w:val="es-ES" w:eastAsia="es-ES" w:bidi="ar-SA"/>
    </w:rPr>
  </w:style>
  <w:style w:type="paragraph" w:customStyle="1" w:styleId="Car3CarCarCarCarCarCarCarCarCar">
    <w:name w:val="Car3 Car Car Car Car Car Car Car Car Car"/>
    <w:basedOn w:val="Normal"/>
    <w:rsid w:val="0074128D"/>
    <w:pPr>
      <w:suppressAutoHyphens w:val="0"/>
      <w:spacing w:after="160" w:line="240" w:lineRule="exact"/>
    </w:pPr>
    <w:rPr>
      <w:rFonts w:ascii="Verdana" w:eastAsia="PMingLiU" w:hAnsi="Verdana"/>
      <w:lang w:val="en-US" w:eastAsia="en-US"/>
    </w:rPr>
  </w:style>
  <w:style w:type="character" w:customStyle="1" w:styleId="CarCar4">
    <w:name w:val="Car Car4"/>
    <w:rsid w:val="00A3397E"/>
    <w:rPr>
      <w:i/>
      <w:sz w:val="18"/>
      <w:szCs w:val="18"/>
      <w:lang w:val="es-ES" w:eastAsia="es-ES" w:bidi="ar-SA"/>
    </w:rPr>
  </w:style>
  <w:style w:type="character" w:customStyle="1" w:styleId="CarCar2">
    <w:name w:val="Car Car2"/>
    <w:rsid w:val="00223545"/>
    <w:rPr>
      <w:sz w:val="24"/>
      <w:lang w:val="es-ES_tradnl" w:eastAsia="es-ES" w:bidi="ar-SA"/>
    </w:rPr>
  </w:style>
  <w:style w:type="character" w:customStyle="1" w:styleId="CarCar1">
    <w:name w:val="Car Car1"/>
    <w:rsid w:val="00223545"/>
    <w:rPr>
      <w:rFonts w:ascii="Arial" w:hAnsi="Arial"/>
      <w:sz w:val="24"/>
      <w:lang w:val="es-ES_tradnl" w:eastAsia="es-ES" w:bidi="ar-SA"/>
    </w:rPr>
  </w:style>
  <w:style w:type="paragraph" w:customStyle="1" w:styleId="EstiloConvietas">
    <w:name w:val="Estilo Con viñetas"/>
    <w:basedOn w:val="Normal"/>
    <w:rsid w:val="00AA614D"/>
    <w:pPr>
      <w:numPr>
        <w:numId w:val="18"/>
      </w:numPr>
    </w:pPr>
  </w:style>
  <w:style w:type="character" w:styleId="Refdecomentario">
    <w:name w:val="annotation reference"/>
    <w:uiPriority w:val="99"/>
    <w:rsid w:val="001E11F8"/>
    <w:rPr>
      <w:sz w:val="16"/>
      <w:szCs w:val="16"/>
    </w:rPr>
  </w:style>
  <w:style w:type="paragraph" w:styleId="Asuntodelcomentario">
    <w:name w:val="annotation subject"/>
    <w:basedOn w:val="Textocomentario"/>
    <w:next w:val="Textocomentario"/>
    <w:link w:val="AsuntodelcomentarioCar"/>
    <w:rsid w:val="001E11F8"/>
    <w:rPr>
      <w:b/>
      <w:bCs/>
    </w:rPr>
  </w:style>
  <w:style w:type="character" w:customStyle="1" w:styleId="TextocomentarioCar">
    <w:name w:val="Texto comentario Car"/>
    <w:link w:val="Textocomentario"/>
    <w:rsid w:val="001E11F8"/>
    <w:rPr>
      <w:rFonts w:ascii="Arial" w:hAnsi="Arial"/>
      <w:lang w:val="es-ES" w:eastAsia="es-ES"/>
    </w:rPr>
  </w:style>
  <w:style w:type="character" w:customStyle="1" w:styleId="AsuntodelcomentarioCar">
    <w:name w:val="Asunto del comentario Car"/>
    <w:link w:val="Asuntodelcomentario"/>
    <w:rsid w:val="001E11F8"/>
    <w:rPr>
      <w:rFonts w:ascii="Arial" w:hAnsi="Arial"/>
      <w:b/>
      <w:bCs/>
      <w:lang w:val="es-ES" w:eastAsia="es-ES"/>
    </w:rPr>
  </w:style>
  <w:style w:type="paragraph" w:styleId="Revisin">
    <w:name w:val="Revision"/>
    <w:hidden/>
    <w:uiPriority w:val="99"/>
    <w:semiHidden/>
    <w:rsid w:val="00101E0A"/>
    <w:rPr>
      <w:rFonts w:ascii="Arial" w:hAnsi="Arial"/>
    </w:rPr>
  </w:style>
  <w:style w:type="paragraph" w:styleId="Textonotapie">
    <w:name w:val="footnote text"/>
    <w:basedOn w:val="Normal"/>
    <w:link w:val="TextonotapieCar"/>
    <w:rsid w:val="009B68F9"/>
  </w:style>
  <w:style w:type="character" w:customStyle="1" w:styleId="TextonotapieCar">
    <w:name w:val="Texto nota pie Car"/>
    <w:link w:val="Textonotapie"/>
    <w:rsid w:val="009B68F9"/>
    <w:rPr>
      <w:rFonts w:ascii="Arial" w:hAnsi="Arial"/>
    </w:rPr>
  </w:style>
  <w:style w:type="character" w:styleId="Refdenotaalpie">
    <w:name w:val="footnote reference"/>
    <w:rsid w:val="009B68F9"/>
    <w:rPr>
      <w:vertAlign w:val="superscript"/>
    </w:rPr>
  </w:style>
  <w:style w:type="paragraph" w:styleId="Prrafodelista">
    <w:name w:val="List Paragraph"/>
    <w:basedOn w:val="Normal"/>
    <w:uiPriority w:val="34"/>
    <w:qFormat/>
    <w:rsid w:val="007937E8"/>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5249"/>
    <w:pPr>
      <w:suppressAutoHyphens/>
    </w:pPr>
    <w:rPr>
      <w:rFonts w:ascii="Arial" w:hAnsi="Arial"/>
    </w:rPr>
  </w:style>
  <w:style w:type="paragraph" w:styleId="Ttulo1">
    <w:name w:val="heading 1"/>
    <w:basedOn w:val="Normal"/>
    <w:next w:val="Normal"/>
    <w:qFormat/>
    <w:rsid w:val="00516A63"/>
    <w:pPr>
      <w:keepNext/>
      <w:numPr>
        <w:numId w:val="1"/>
      </w:numPr>
      <w:pBdr>
        <w:top w:val="single" w:sz="4" w:space="1" w:color="auto"/>
        <w:left w:val="single" w:sz="4" w:space="1" w:color="auto"/>
        <w:bottom w:val="single" w:sz="4" w:space="1" w:color="auto"/>
        <w:right w:val="single" w:sz="4" w:space="1" w:color="auto"/>
      </w:pBdr>
      <w:jc w:val="center"/>
      <w:outlineLvl w:val="0"/>
    </w:pPr>
    <w:rPr>
      <w:b/>
      <w:sz w:val="36"/>
      <w:lang w:val="es-ES_tradnl"/>
    </w:rPr>
  </w:style>
  <w:style w:type="paragraph" w:styleId="Ttulo2">
    <w:name w:val="heading 2"/>
    <w:basedOn w:val="Normal"/>
    <w:next w:val="Normal"/>
    <w:qFormat/>
    <w:rsid w:val="00516A63"/>
    <w:pPr>
      <w:keepNext/>
      <w:suppressAutoHyphens w:val="0"/>
      <w:jc w:val="center"/>
      <w:outlineLvl w:val="1"/>
    </w:pPr>
    <w:rPr>
      <w:b/>
      <w:sz w:val="28"/>
      <w:szCs w:val="28"/>
      <w:u w:val="single"/>
      <w:lang w:val="es-ES_tradnl"/>
    </w:rPr>
  </w:style>
  <w:style w:type="paragraph" w:styleId="Ttulo3">
    <w:name w:val="heading 3"/>
    <w:basedOn w:val="Normal"/>
    <w:next w:val="Normal"/>
    <w:qFormat/>
    <w:rsid w:val="00516A63"/>
    <w:pPr>
      <w:keepNext/>
      <w:numPr>
        <w:ilvl w:val="2"/>
        <w:numId w:val="1"/>
      </w:numPr>
      <w:jc w:val="center"/>
      <w:outlineLvl w:val="2"/>
    </w:pPr>
    <w:rPr>
      <w:b/>
      <w:sz w:val="36"/>
      <w:lang w:val="es-ES_tradnl"/>
    </w:rPr>
  </w:style>
  <w:style w:type="paragraph" w:styleId="Ttulo4">
    <w:name w:val="heading 4"/>
    <w:basedOn w:val="Normal"/>
    <w:next w:val="Normal"/>
    <w:qFormat/>
    <w:rsid w:val="003C6578"/>
    <w:pPr>
      <w:keepNext/>
      <w:suppressAutoHyphens w:val="0"/>
      <w:jc w:val="center"/>
      <w:outlineLvl w:val="3"/>
    </w:pPr>
    <w:rPr>
      <w:b/>
      <w:bCs/>
      <w:sz w:val="28"/>
      <w:u w:val="single"/>
    </w:rPr>
  </w:style>
  <w:style w:type="paragraph" w:styleId="Ttulo5">
    <w:name w:val="heading 5"/>
    <w:basedOn w:val="Normal"/>
    <w:next w:val="Normal"/>
    <w:qFormat/>
    <w:rsid w:val="00516A63"/>
    <w:pPr>
      <w:keepNext/>
      <w:pBdr>
        <w:top w:val="single" w:sz="4" w:space="1" w:color="auto"/>
        <w:left w:val="single" w:sz="4" w:space="31" w:color="auto"/>
        <w:bottom w:val="single" w:sz="4" w:space="1" w:color="auto"/>
        <w:right w:val="single" w:sz="4" w:space="4" w:color="auto"/>
      </w:pBdr>
      <w:suppressAutoHyphens w:val="0"/>
      <w:ind w:left="567"/>
      <w:outlineLvl w:val="4"/>
    </w:pPr>
    <w:rPr>
      <w:b/>
      <w:szCs w:val="16"/>
      <w:lang w:val="es-ES_tradnl"/>
    </w:rPr>
  </w:style>
  <w:style w:type="paragraph" w:styleId="Ttulo6">
    <w:name w:val="heading 6"/>
    <w:basedOn w:val="Ttulo"/>
    <w:next w:val="Normal"/>
    <w:qFormat/>
    <w:rsid w:val="00516A63"/>
    <w:pPr>
      <w:pBdr>
        <w:top w:val="single" w:sz="4" w:space="1" w:color="auto"/>
        <w:left w:val="single" w:sz="4" w:space="4" w:color="auto"/>
        <w:bottom w:val="single" w:sz="4" w:space="1" w:color="auto"/>
        <w:right w:val="single" w:sz="4" w:space="4" w:color="auto"/>
      </w:pBdr>
      <w:outlineLvl w:val="5"/>
    </w:pPr>
    <w:rPr>
      <w:sz w:val="28"/>
      <w:szCs w:val="28"/>
      <w:lang w:val="es-ES_tradnl"/>
    </w:rPr>
  </w:style>
  <w:style w:type="paragraph" w:styleId="Ttulo7">
    <w:name w:val="heading 7"/>
    <w:basedOn w:val="Normal"/>
    <w:next w:val="Normal"/>
    <w:qFormat/>
    <w:pPr>
      <w:keepNext/>
      <w:numPr>
        <w:ilvl w:val="6"/>
        <w:numId w:val="1"/>
      </w:numPr>
      <w:jc w:val="both"/>
      <w:outlineLvl w:val="6"/>
    </w:pPr>
    <w:rPr>
      <w:b/>
      <w:sz w:val="22"/>
      <w:u w:val="single"/>
    </w:rPr>
  </w:style>
  <w:style w:type="paragraph" w:styleId="Ttulo8">
    <w:name w:val="heading 8"/>
    <w:basedOn w:val="Normal"/>
    <w:next w:val="Normal"/>
    <w:qFormat/>
    <w:pPr>
      <w:keepNext/>
      <w:numPr>
        <w:ilvl w:val="7"/>
        <w:numId w:val="1"/>
      </w:numPr>
      <w:jc w:val="both"/>
      <w:outlineLvl w:val="7"/>
    </w:pPr>
    <w:rPr>
      <w:b/>
      <w:sz w:val="32"/>
      <w:u w:val="single"/>
      <w:lang w:val="es-ES_tradnl"/>
    </w:rPr>
  </w:style>
  <w:style w:type="paragraph" w:styleId="Ttulo9">
    <w:name w:val="heading 9"/>
    <w:basedOn w:val="Normal"/>
    <w:next w:val="Normal"/>
    <w:qFormat/>
    <w:rsid w:val="00516A63"/>
    <w:pPr>
      <w:keepNext/>
      <w:numPr>
        <w:ilvl w:val="8"/>
        <w:numId w:val="1"/>
      </w:numPr>
      <w:jc w:val="center"/>
      <w:outlineLvl w:val="8"/>
    </w:pPr>
    <w:rPr>
      <w:b/>
      <w:sz w:val="28"/>
      <w:szCs w:val="28"/>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Absatz-Standardschriftart">
    <w:name w:val="WW-Absatz-Standardschriftart"/>
  </w:style>
  <w:style w:type="character" w:customStyle="1" w:styleId="WW-Fuentedeprrafopredeter">
    <w:name w:val="WW-Fuente de párrafo predeter."/>
  </w:style>
  <w:style w:type="character" w:customStyle="1" w:styleId="WW8Num3z0">
    <w:name w:val="WW8Num3z0"/>
    <w:rPr>
      <w:rFonts w:ascii="Symbol" w:hAnsi="Symbol"/>
      <w:b/>
      <w:u w:val="single"/>
    </w:rPr>
  </w:style>
  <w:style w:type="character" w:customStyle="1" w:styleId="WW8Num4z0">
    <w:name w:val="WW8Num4z0"/>
    <w:rPr>
      <w:b/>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b/>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b/>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1">
    <w:name w:val="WW8Num17z1"/>
    <w:rPr>
      <w:b/>
    </w:rPr>
  </w:style>
  <w:style w:type="character" w:customStyle="1" w:styleId="WW8Num18z0">
    <w:name w:val="WW8Num18z0"/>
    <w:rPr>
      <w:rFonts w:ascii="Symbol" w:hAnsi="Symbol"/>
    </w:rPr>
  </w:style>
  <w:style w:type="character" w:customStyle="1" w:styleId="WW8Num19z0">
    <w:name w:val="WW8Num19z0"/>
    <w:rPr>
      <w:b/>
    </w:rPr>
  </w:style>
  <w:style w:type="character" w:customStyle="1" w:styleId="WW8Num20z0">
    <w:name w:val="WW8Num20z0"/>
    <w:rPr>
      <w:b/>
    </w:rPr>
  </w:style>
  <w:style w:type="character" w:customStyle="1" w:styleId="WW8Num21z0">
    <w:name w:val="WW8Num21z0"/>
    <w:rPr>
      <w:rFonts w:ascii="Symbol" w:hAnsi="Symbol"/>
    </w:rPr>
  </w:style>
  <w:style w:type="character" w:customStyle="1" w:styleId="WW8Num22z0">
    <w:name w:val="WW8Num22z0"/>
    <w:rPr>
      <w:b/>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b/>
    </w:rPr>
  </w:style>
  <w:style w:type="character" w:customStyle="1" w:styleId="WW8Num28z0">
    <w:name w:val="WW8Num28z0"/>
    <w:rPr>
      <w:rFonts w:ascii="Symbol" w:hAnsi="Symbol"/>
    </w:rPr>
  </w:style>
  <w:style w:type="character" w:customStyle="1" w:styleId="WW8Num29z0">
    <w:name w:val="WW8Num29z0"/>
    <w:rPr>
      <w:rFonts w:ascii="Symbol" w:hAnsi="Symbol"/>
      <w:sz w:val="22"/>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b/>
    </w:rPr>
  </w:style>
  <w:style w:type="character" w:customStyle="1" w:styleId="WW8Num33z0">
    <w:name w:val="WW8Num33z0"/>
    <w:rPr>
      <w:b/>
    </w:rPr>
  </w:style>
  <w:style w:type="character" w:customStyle="1" w:styleId="WW8Num34z0">
    <w:name w:val="WW8Num34z0"/>
    <w:rPr>
      <w:rFonts w:ascii="Wingdings" w:hAnsi="Wingdings"/>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b/>
    </w:rPr>
  </w:style>
  <w:style w:type="character" w:customStyle="1" w:styleId="WW8Num40z0">
    <w:name w:val="WW8Num40z0"/>
    <w:rPr>
      <w:rFonts w:ascii="Symbol" w:hAnsi="Symbol"/>
    </w:rPr>
  </w:style>
  <w:style w:type="character" w:customStyle="1" w:styleId="WW8Num41z0">
    <w:name w:val="WW8Num41z0"/>
    <w:rPr>
      <w:b/>
    </w:rPr>
  </w:style>
  <w:style w:type="character" w:customStyle="1" w:styleId="WW8Num43z0">
    <w:name w:val="WW8Num43z0"/>
    <w:rPr>
      <w:b/>
    </w:rPr>
  </w:style>
  <w:style w:type="character" w:customStyle="1" w:styleId="WW8Num44z0">
    <w:name w:val="WW8Num44z0"/>
    <w:rPr>
      <w:rFonts w:ascii="Symbol" w:hAnsi="Symbol"/>
    </w:rPr>
  </w:style>
  <w:style w:type="character" w:customStyle="1" w:styleId="WW8Num46z0">
    <w:name w:val="WW8Num46z0"/>
    <w:rPr>
      <w:rFonts w:ascii="Symbol" w:hAnsi="Symbol"/>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9z0">
    <w:name w:val="WW8Num49z0"/>
    <w:rPr>
      <w:rFonts w:ascii="Symbol" w:hAnsi="Symbol"/>
    </w:rPr>
  </w:style>
  <w:style w:type="character" w:customStyle="1" w:styleId="WW8Num50z0">
    <w:name w:val="WW8Num50z0"/>
    <w:rPr>
      <w:rFonts w:ascii="Symbol" w:hAnsi="Symbol"/>
    </w:rPr>
  </w:style>
  <w:style w:type="character" w:customStyle="1" w:styleId="WW8Num51z0">
    <w:name w:val="WW8Num51z0"/>
    <w:rPr>
      <w:b/>
    </w:rPr>
  </w:style>
  <w:style w:type="character" w:customStyle="1" w:styleId="WW8Num52z0">
    <w:name w:val="WW8Num52z0"/>
    <w:rPr>
      <w:rFonts w:ascii="Symbol" w:hAnsi="Symbol"/>
    </w:rPr>
  </w:style>
  <w:style w:type="character" w:customStyle="1" w:styleId="WW8Num53z0">
    <w:name w:val="WW8Num53z0"/>
    <w:rPr>
      <w:b/>
      <w:u w:val="single"/>
    </w:rPr>
  </w:style>
  <w:style w:type="character" w:customStyle="1" w:styleId="WW8Num54z0">
    <w:name w:val="WW8Num54z0"/>
    <w:rPr>
      <w:rFonts w:ascii="Symbol" w:hAnsi="Symbol"/>
    </w:rPr>
  </w:style>
  <w:style w:type="character" w:customStyle="1" w:styleId="WW8Num56z0">
    <w:name w:val="WW8Num56z0"/>
    <w:rPr>
      <w:b/>
    </w:rPr>
  </w:style>
  <w:style w:type="character" w:customStyle="1" w:styleId="WW8Num57z0">
    <w:name w:val="WW8Num57z0"/>
    <w:rPr>
      <w:b/>
    </w:rPr>
  </w:style>
  <w:style w:type="character" w:customStyle="1" w:styleId="WW8Num58z0">
    <w:name w:val="WW8Num58z0"/>
    <w:rPr>
      <w:rFonts w:ascii="Symbol" w:hAnsi="Symbol"/>
    </w:rPr>
  </w:style>
  <w:style w:type="character" w:customStyle="1" w:styleId="WW8Num59z1">
    <w:name w:val="WW8Num59z1"/>
    <w:rPr>
      <w:b/>
    </w:rPr>
  </w:style>
  <w:style w:type="character" w:customStyle="1" w:styleId="WW8Num60z0">
    <w:name w:val="WW8Num60z0"/>
    <w:rPr>
      <w:rFonts w:ascii="Symbol" w:hAnsi="Symbol"/>
    </w:rPr>
  </w:style>
  <w:style w:type="character" w:customStyle="1" w:styleId="WW8Num61z1">
    <w:name w:val="WW8Num61z1"/>
    <w:rPr>
      <w:b/>
    </w:rPr>
  </w:style>
  <w:style w:type="character" w:customStyle="1" w:styleId="WW8Num62z0">
    <w:name w:val="WW8Num62z0"/>
    <w:rPr>
      <w:rFonts w:ascii="Symbol" w:hAnsi="Symbol"/>
    </w:rPr>
  </w:style>
  <w:style w:type="character" w:customStyle="1" w:styleId="WW8Num63z0">
    <w:name w:val="WW8Num63z0"/>
    <w:rPr>
      <w:rFonts w:ascii="Symbol" w:hAnsi="Symbol"/>
    </w:rPr>
  </w:style>
  <w:style w:type="character" w:customStyle="1" w:styleId="WW8Num64z0">
    <w:name w:val="WW8Num64z0"/>
    <w:rPr>
      <w:b/>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b/>
    </w:rPr>
  </w:style>
  <w:style w:type="character" w:customStyle="1" w:styleId="WW8Num71z0">
    <w:name w:val="WW8Num71z0"/>
    <w:rPr>
      <w:b/>
    </w:rPr>
  </w:style>
  <w:style w:type="character" w:customStyle="1" w:styleId="WW8Num72z1">
    <w:name w:val="WW8Num72z1"/>
    <w:rPr>
      <w:b/>
    </w:rPr>
  </w:style>
  <w:style w:type="character" w:customStyle="1" w:styleId="WW8Num73z0">
    <w:name w:val="WW8Num73z0"/>
    <w:rPr>
      <w:rFonts w:ascii="Symbol" w:hAnsi="Symbol"/>
    </w:rPr>
  </w:style>
  <w:style w:type="character" w:customStyle="1" w:styleId="WW8Num74z0">
    <w:name w:val="WW8Num74z0"/>
    <w:rPr>
      <w:rFonts w:ascii="Symbol" w:hAnsi="Symbol"/>
    </w:rPr>
  </w:style>
  <w:style w:type="character" w:customStyle="1" w:styleId="WW8Num75z0">
    <w:name w:val="WW8Num75z0"/>
    <w:rPr>
      <w:rFonts w:ascii="Symbol" w:hAnsi="Symbol"/>
    </w:rPr>
  </w:style>
  <w:style w:type="character" w:customStyle="1" w:styleId="WW8Num76z0">
    <w:name w:val="WW8Num76z0"/>
    <w:rPr>
      <w:rFonts w:ascii="Symbol" w:hAnsi="Symbol"/>
    </w:rPr>
  </w:style>
  <w:style w:type="character" w:customStyle="1" w:styleId="WW8Num77z0">
    <w:name w:val="WW8Num77z0"/>
    <w:rPr>
      <w:rFonts w:ascii="Symbol" w:hAnsi="Symbol"/>
    </w:rPr>
  </w:style>
  <w:style w:type="character" w:customStyle="1" w:styleId="WW8Num78z0">
    <w:name w:val="WW8Num78z0"/>
    <w:rPr>
      <w:rFonts w:ascii="Symbol" w:hAnsi="Symbol"/>
    </w:rPr>
  </w:style>
  <w:style w:type="character" w:customStyle="1" w:styleId="WW8Num79z0">
    <w:name w:val="WW8Num79z0"/>
    <w:rPr>
      <w:rFonts w:ascii="Symbol" w:hAnsi="Symbol"/>
    </w:rPr>
  </w:style>
  <w:style w:type="character" w:customStyle="1" w:styleId="WW8Num80z0">
    <w:name w:val="WW8Num80z0"/>
    <w:rPr>
      <w:b/>
    </w:rPr>
  </w:style>
  <w:style w:type="character" w:customStyle="1" w:styleId="WW8Num81z0">
    <w:name w:val="WW8Num81z0"/>
    <w:rPr>
      <w:rFonts w:ascii="Symbol" w:hAnsi="Symbol"/>
    </w:rPr>
  </w:style>
  <w:style w:type="character" w:customStyle="1" w:styleId="WW8Num83z0">
    <w:name w:val="WW8Num83z0"/>
    <w:rPr>
      <w:rFonts w:ascii="Symbol" w:hAnsi="Symbol"/>
    </w:rPr>
  </w:style>
  <w:style w:type="character" w:customStyle="1" w:styleId="WW8Num84z0">
    <w:name w:val="WW8Num84z0"/>
    <w:rPr>
      <w:rFonts w:ascii="Symbol" w:hAnsi="Symbol"/>
    </w:rPr>
  </w:style>
  <w:style w:type="character" w:customStyle="1" w:styleId="WW8Num85z0">
    <w:name w:val="WW8Num85z0"/>
    <w:rPr>
      <w:rFonts w:ascii="Symbol" w:hAnsi="Symbol"/>
    </w:rPr>
  </w:style>
  <w:style w:type="character" w:customStyle="1" w:styleId="WW8Num86z0">
    <w:name w:val="WW8Num86z0"/>
    <w:rPr>
      <w:rFonts w:ascii="Symbol" w:hAnsi="Symbol"/>
    </w:rPr>
  </w:style>
  <w:style w:type="character" w:customStyle="1" w:styleId="WW8Num87z0">
    <w:name w:val="WW8Num87z0"/>
    <w:rPr>
      <w:b/>
    </w:rPr>
  </w:style>
  <w:style w:type="character" w:customStyle="1" w:styleId="WW8Num88z0">
    <w:name w:val="WW8Num88z0"/>
    <w:rPr>
      <w:rFonts w:ascii="Symbol" w:hAnsi="Symbol"/>
    </w:rPr>
  </w:style>
  <w:style w:type="character" w:customStyle="1" w:styleId="WW8Num91z0">
    <w:name w:val="WW8Num91z0"/>
    <w:rPr>
      <w:b/>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b/>
    </w:rPr>
  </w:style>
  <w:style w:type="character" w:customStyle="1" w:styleId="WW8Num95z0">
    <w:name w:val="WW8Num95z0"/>
    <w:rPr>
      <w:rFonts w:ascii="Symbol" w:hAnsi="Symbol"/>
    </w:rPr>
  </w:style>
  <w:style w:type="character" w:customStyle="1" w:styleId="WW8Num97z0">
    <w:name w:val="WW8Num97z0"/>
    <w:rPr>
      <w:rFonts w:ascii="Symbol" w:hAnsi="Symbol"/>
    </w:rPr>
  </w:style>
  <w:style w:type="character" w:customStyle="1" w:styleId="WW8Num98z1">
    <w:name w:val="WW8Num98z1"/>
    <w:rPr>
      <w:b/>
    </w:rPr>
  </w:style>
  <w:style w:type="character" w:customStyle="1" w:styleId="WW8Num99z0">
    <w:name w:val="WW8Num99z0"/>
    <w:rPr>
      <w:rFonts w:ascii="Symbol" w:hAnsi="Symbol"/>
    </w:rPr>
  </w:style>
  <w:style w:type="character" w:customStyle="1" w:styleId="WW8Num100z0">
    <w:name w:val="WW8Num100z0"/>
    <w:rPr>
      <w:rFonts w:ascii="Symbol" w:hAnsi="Symbol"/>
    </w:rPr>
  </w:style>
  <w:style w:type="character" w:customStyle="1" w:styleId="WW8Num101z0">
    <w:name w:val="WW8Num101z0"/>
    <w:rPr>
      <w:rFonts w:ascii="Symbol" w:hAnsi="Symbol"/>
    </w:rPr>
  </w:style>
  <w:style w:type="character" w:customStyle="1" w:styleId="WW8Num102z0">
    <w:name w:val="WW8Num102z0"/>
    <w:rPr>
      <w:rFonts w:ascii="Symbol" w:hAnsi="Symbol"/>
    </w:rPr>
  </w:style>
  <w:style w:type="character" w:customStyle="1" w:styleId="WW8Num103z0">
    <w:name w:val="WW8Num103z0"/>
    <w:rPr>
      <w:rFonts w:ascii="Symbol" w:hAnsi="Symbol"/>
    </w:rPr>
  </w:style>
  <w:style w:type="character" w:customStyle="1" w:styleId="WW8Num104z0">
    <w:name w:val="WW8Num104z0"/>
    <w:rPr>
      <w:rFonts w:ascii="Symbol" w:hAnsi="Symbol"/>
    </w:rPr>
  </w:style>
  <w:style w:type="character" w:customStyle="1" w:styleId="WW8Num106z0">
    <w:name w:val="WW8Num106z0"/>
    <w:rPr>
      <w:b/>
    </w:rPr>
  </w:style>
  <w:style w:type="character" w:customStyle="1" w:styleId="WW8Num107z0">
    <w:name w:val="WW8Num107z0"/>
    <w:rPr>
      <w:rFonts w:ascii="Symbol" w:hAnsi="Symbol"/>
    </w:rPr>
  </w:style>
  <w:style w:type="character" w:customStyle="1" w:styleId="WW8Num108z0">
    <w:name w:val="WW8Num108z0"/>
    <w:rPr>
      <w:rFonts w:ascii="Symbol" w:hAnsi="Symbol"/>
    </w:rPr>
  </w:style>
  <w:style w:type="character" w:customStyle="1" w:styleId="WW8Num109z0">
    <w:name w:val="WW8Num109z0"/>
    <w:rPr>
      <w:rFonts w:ascii="Symbol" w:hAnsi="Symbol"/>
    </w:rPr>
  </w:style>
  <w:style w:type="character" w:customStyle="1" w:styleId="WW8Num111z0">
    <w:name w:val="WW8Num111z0"/>
    <w:rPr>
      <w:b/>
    </w:rPr>
  </w:style>
  <w:style w:type="character" w:customStyle="1" w:styleId="WW8Num112z0">
    <w:name w:val="WW8Num112z0"/>
    <w:rPr>
      <w:b/>
    </w:rPr>
  </w:style>
  <w:style w:type="character" w:customStyle="1" w:styleId="WW8Num113z0">
    <w:name w:val="WW8Num113z0"/>
    <w:rPr>
      <w:rFonts w:ascii="Symbol" w:hAnsi="Symbol"/>
    </w:rPr>
  </w:style>
  <w:style w:type="character" w:customStyle="1" w:styleId="WW8Num115z0">
    <w:name w:val="WW8Num115z0"/>
    <w:rPr>
      <w:b/>
    </w:rPr>
  </w:style>
  <w:style w:type="character" w:customStyle="1" w:styleId="WW8Num116z0">
    <w:name w:val="WW8Num116z0"/>
    <w:rPr>
      <w:rFonts w:ascii="Symbol" w:hAnsi="Symbol"/>
    </w:rPr>
  </w:style>
  <w:style w:type="character" w:customStyle="1" w:styleId="WW8Num117z0">
    <w:name w:val="WW8Num117z0"/>
    <w:rPr>
      <w:rFonts w:ascii="Symbol" w:hAnsi="Symbol"/>
    </w:rPr>
  </w:style>
  <w:style w:type="character" w:customStyle="1" w:styleId="WW8Num119z0">
    <w:name w:val="WW8Num119z0"/>
    <w:rPr>
      <w:rFonts w:ascii="Symbol" w:hAnsi="Symbol"/>
    </w:rPr>
  </w:style>
  <w:style w:type="character" w:customStyle="1" w:styleId="WW8Num120z0">
    <w:name w:val="WW8Num120z0"/>
    <w:rPr>
      <w:rFonts w:ascii="Symbol" w:hAnsi="Symbol"/>
    </w:rPr>
  </w:style>
  <w:style w:type="character" w:customStyle="1" w:styleId="WW8Num121z0">
    <w:name w:val="WW8Num121z0"/>
    <w:rPr>
      <w:rFonts w:ascii="Symbol" w:hAnsi="Symbol"/>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5z0">
    <w:name w:val="WW8Num125z0"/>
    <w:rPr>
      <w:b/>
    </w:rPr>
  </w:style>
  <w:style w:type="character" w:customStyle="1" w:styleId="WW8Num126z0">
    <w:name w:val="WW8Num126z0"/>
    <w:rPr>
      <w:rFonts w:ascii="Symbol" w:hAnsi="Symbol"/>
    </w:rPr>
  </w:style>
  <w:style w:type="character" w:customStyle="1" w:styleId="WW8Num127z0">
    <w:name w:val="WW8Num127z0"/>
    <w:rPr>
      <w:rFonts w:ascii="Symbol" w:hAnsi="Symbol"/>
    </w:rPr>
  </w:style>
  <w:style w:type="character" w:customStyle="1" w:styleId="WW8Num128z0">
    <w:name w:val="WW8Num128z0"/>
    <w:rPr>
      <w:rFonts w:ascii="Symbol" w:hAnsi="Symbol"/>
    </w:rPr>
  </w:style>
  <w:style w:type="character" w:customStyle="1" w:styleId="WW8Num129z0">
    <w:name w:val="WW8Num129z0"/>
    <w:rPr>
      <w:rFonts w:ascii="Symbol" w:hAnsi="Symbol"/>
    </w:rPr>
  </w:style>
  <w:style w:type="character" w:customStyle="1" w:styleId="WW8Num131z0">
    <w:name w:val="WW8Num131z0"/>
    <w:rPr>
      <w:rFonts w:ascii="Symbol" w:hAnsi="Symbol"/>
    </w:rPr>
  </w:style>
  <w:style w:type="character" w:customStyle="1" w:styleId="WW8Num132z0">
    <w:name w:val="WW8Num132z0"/>
    <w:rPr>
      <w:rFonts w:ascii="Symbol" w:hAnsi="Symbol"/>
    </w:rPr>
  </w:style>
  <w:style w:type="character" w:customStyle="1" w:styleId="WW8Num133z0">
    <w:name w:val="WW8Num133z0"/>
    <w:rPr>
      <w:rFonts w:ascii="Symbol" w:hAnsi="Symbol"/>
    </w:rPr>
  </w:style>
  <w:style w:type="character" w:customStyle="1" w:styleId="WW8Num134z0">
    <w:name w:val="WW8Num134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Symbol" w:hAnsi="Symbol"/>
    </w:rPr>
  </w:style>
  <w:style w:type="character" w:customStyle="1" w:styleId="WW8Num138z0">
    <w:name w:val="WW8Num138z0"/>
    <w:rPr>
      <w:b/>
    </w:rPr>
  </w:style>
  <w:style w:type="character" w:customStyle="1" w:styleId="WW8Num139z0">
    <w:name w:val="WW8Num139z0"/>
    <w:rPr>
      <w:rFonts w:ascii="Symbol" w:hAnsi="Symbol"/>
    </w:rPr>
  </w:style>
  <w:style w:type="character" w:customStyle="1" w:styleId="WW8NumSt4z0">
    <w:name w:val="WW8NumSt4z0"/>
    <w:rPr>
      <w:rFonts w:ascii="Symbol" w:hAnsi="Symbol"/>
    </w:rPr>
  </w:style>
  <w:style w:type="character" w:customStyle="1" w:styleId="WW8NumSt5z0">
    <w:name w:val="WW8NumSt5z0"/>
    <w:rPr>
      <w:rFonts w:ascii="Symbol" w:hAnsi="Symbol"/>
    </w:rPr>
  </w:style>
  <w:style w:type="character" w:customStyle="1" w:styleId="WW8NumSt6z0">
    <w:name w:val="WW8NumSt6z0"/>
    <w:rPr>
      <w:rFonts w:ascii="Symbol" w:hAnsi="Symbol"/>
      <w:sz w:val="12"/>
    </w:rPr>
  </w:style>
  <w:style w:type="character" w:customStyle="1" w:styleId="WW8NumSt7z0">
    <w:name w:val="WW8NumSt7z0"/>
    <w:rPr>
      <w:rFonts w:ascii="Monotype Sorts" w:hAnsi="Monotype Sorts"/>
    </w:rPr>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7z0">
    <w:name w:val="WW8Num7z0"/>
    <w:rPr>
      <w:rFonts w:ascii="Symbol" w:hAnsi="Symbol"/>
    </w:rPr>
  </w:style>
  <w:style w:type="character" w:customStyle="1" w:styleId="Carcterdenumeracin">
    <w:name w:val="Carácter de numeración"/>
  </w:style>
  <w:style w:type="character" w:customStyle="1" w:styleId="Vietas">
    <w:name w:val="Viñetas"/>
    <w:rPr>
      <w:rFonts w:ascii="StarBats" w:hAnsi="StarBats"/>
      <w:sz w:val="18"/>
    </w:rPr>
  </w:style>
  <w:style w:type="paragraph" w:styleId="Encabezado">
    <w:name w:val="header"/>
    <w:basedOn w:val="Normal"/>
    <w:next w:val="Textoindependiente"/>
    <w:link w:val="EncabezadoCar"/>
    <w:pPr>
      <w:tabs>
        <w:tab w:val="center" w:pos="4252"/>
        <w:tab w:val="right" w:pos="8504"/>
      </w:tabs>
    </w:pPr>
  </w:style>
  <w:style w:type="paragraph" w:styleId="Textoindependiente">
    <w:name w:val="Body Text"/>
    <w:basedOn w:val="Normal"/>
    <w:link w:val="TextoindependienteCar"/>
    <w:pPr>
      <w:tabs>
        <w:tab w:val="left" w:pos="1418"/>
        <w:tab w:val="left" w:pos="4536"/>
      </w:tabs>
      <w:jc w:val="both"/>
    </w:pPr>
    <w:rPr>
      <w:sz w:val="24"/>
      <w:lang w:val="es-ES_tradnl"/>
    </w:rPr>
  </w:style>
  <w:style w:type="paragraph" w:styleId="Piedepgina">
    <w:name w:val="footer"/>
    <w:basedOn w:val="Normal"/>
    <w:pPr>
      <w:tabs>
        <w:tab w:val="center" w:pos="4252"/>
        <w:tab w:val="right" w:pos="8504"/>
      </w:tabs>
    </w:pPr>
  </w:style>
  <w:style w:type="paragraph" w:styleId="Sangradetextonormal">
    <w:name w:val="Body Text Indent"/>
    <w:basedOn w:val="Normal"/>
    <w:pPr>
      <w:tabs>
        <w:tab w:val="left" w:pos="567"/>
      </w:tabs>
      <w:ind w:firstLine="360"/>
      <w:jc w:val="both"/>
    </w:pPr>
    <w:rPr>
      <w:sz w:val="24"/>
    </w:rPr>
  </w:style>
  <w:style w:type="paragraph" w:styleId="Ttulo">
    <w:name w:val="Title"/>
    <w:basedOn w:val="Normal"/>
    <w:next w:val="Subttulo"/>
    <w:qFormat/>
    <w:pPr>
      <w:jc w:val="center"/>
    </w:pPr>
    <w:rPr>
      <w:b/>
      <w:sz w:val="22"/>
    </w:rPr>
  </w:style>
  <w:style w:type="paragraph" w:styleId="Subttulo">
    <w:name w:val="Subtitle"/>
    <w:basedOn w:val="Encabezado"/>
    <w:next w:val="Textoindependiente"/>
    <w:qFormat/>
    <w:pPr>
      <w:jc w:val="center"/>
    </w:pPr>
    <w:rPr>
      <w:i/>
    </w:rPr>
  </w:style>
  <w:style w:type="paragraph" w:customStyle="1" w:styleId="WW-Sangra3detindependiente">
    <w:name w:val="WW-Sangría 3 de t. independiente"/>
    <w:basedOn w:val="Normal"/>
    <w:pPr>
      <w:ind w:firstLine="1416"/>
      <w:jc w:val="both"/>
    </w:pPr>
    <w:rPr>
      <w:sz w:val="24"/>
    </w:rPr>
  </w:style>
  <w:style w:type="paragraph" w:customStyle="1" w:styleId="WW-Textoindependiente3">
    <w:name w:val="WW-Texto independiente 3"/>
    <w:basedOn w:val="Normal"/>
    <w:rPr>
      <w:sz w:val="24"/>
    </w:rPr>
  </w:style>
  <w:style w:type="paragraph" w:customStyle="1" w:styleId="WW-Textoindependiente2">
    <w:name w:val="WW-Texto independiente 2"/>
    <w:basedOn w:val="Normal"/>
    <w:pPr>
      <w:jc w:val="both"/>
    </w:pPr>
    <w:rPr>
      <w:sz w:val="22"/>
      <w:u w:val="single"/>
    </w:rPr>
  </w:style>
  <w:style w:type="paragraph" w:customStyle="1" w:styleId="Contenidodelatabla">
    <w:name w:val="Contenido de la tabla"/>
    <w:basedOn w:val="Textoindependiente"/>
  </w:style>
  <w:style w:type="paragraph" w:customStyle="1" w:styleId="Encabezadodelatabla">
    <w:name w:val="Encabezado de la tabla"/>
    <w:basedOn w:val="Contenidodelatabla"/>
    <w:pPr>
      <w:jc w:val="center"/>
    </w:pPr>
    <w:rPr>
      <w:b/>
      <w:i/>
    </w:rPr>
  </w:style>
  <w:style w:type="paragraph" w:customStyle="1" w:styleId="Textoindependiente21">
    <w:name w:val="Texto independiente 21"/>
    <w:basedOn w:val="Normal"/>
    <w:pPr>
      <w:widowControl w:val="0"/>
      <w:suppressAutoHyphens w:val="0"/>
      <w:jc w:val="both"/>
    </w:pPr>
    <w:rPr>
      <w:sz w:val="24"/>
      <w:lang w:val="es-ES_tradnl"/>
    </w:rPr>
  </w:style>
  <w:style w:type="paragraph" w:styleId="Textoindependiente2">
    <w:name w:val="Body Text 2"/>
    <w:basedOn w:val="Normal"/>
    <w:pPr>
      <w:jc w:val="both"/>
    </w:pPr>
    <w:rPr>
      <w:b/>
      <w:bCs/>
      <w:sz w:val="24"/>
      <w:lang w:val="es-ES_tradnl"/>
    </w:rPr>
  </w:style>
  <w:style w:type="paragraph" w:styleId="Textoindependiente3">
    <w:name w:val="Body Text 3"/>
    <w:basedOn w:val="Normal"/>
    <w:pPr>
      <w:jc w:val="both"/>
    </w:pPr>
    <w:rPr>
      <w:bCs/>
      <w:sz w:val="22"/>
    </w:rPr>
  </w:style>
  <w:style w:type="paragraph" w:styleId="Lista">
    <w:name w:val="List"/>
    <w:basedOn w:val="Normal"/>
    <w:pPr>
      <w:widowControl w:val="0"/>
      <w:tabs>
        <w:tab w:val="left" w:pos="284"/>
      </w:tabs>
      <w:suppressAutoHyphens w:val="0"/>
      <w:spacing w:line="480" w:lineRule="auto"/>
      <w:ind w:left="284" w:hanging="284"/>
      <w:jc w:val="both"/>
    </w:pPr>
    <w:rPr>
      <w:sz w:val="24"/>
      <w:lang w:val="es-ES_tradnl"/>
    </w:rPr>
  </w:style>
  <w:style w:type="paragraph" w:styleId="Lista2">
    <w:name w:val="List 2"/>
    <w:basedOn w:val="Normal"/>
    <w:pPr>
      <w:widowControl w:val="0"/>
      <w:tabs>
        <w:tab w:val="left" w:pos="709"/>
      </w:tabs>
      <w:suppressAutoHyphens w:val="0"/>
      <w:spacing w:line="480" w:lineRule="auto"/>
      <w:ind w:left="284"/>
    </w:pPr>
    <w:rPr>
      <w:sz w:val="24"/>
      <w:lang w:val="es-ES_tradnl"/>
    </w:rPr>
  </w:style>
  <w:style w:type="paragraph" w:styleId="Mapadeldocumento">
    <w:name w:val="Document Map"/>
    <w:basedOn w:val="Normal"/>
    <w:semiHidden/>
    <w:pPr>
      <w:shd w:val="clear" w:color="auto" w:fill="000080"/>
    </w:pPr>
    <w:rPr>
      <w:rFonts w:ascii="Tahoma" w:hAnsi="Tahoma"/>
    </w:rPr>
  </w:style>
  <w:style w:type="character" w:styleId="Hipervnculo">
    <w:name w:val="Hyperlink"/>
    <w:rPr>
      <w:color w:val="0000FF"/>
      <w:u w:val="single"/>
    </w:rPr>
  </w:style>
  <w:style w:type="character" w:styleId="Textoennegrita">
    <w:name w:val="Strong"/>
    <w:qFormat/>
    <w:rsid w:val="00E17121"/>
    <w:rPr>
      <w:b/>
      <w:bCs/>
    </w:rPr>
  </w:style>
  <w:style w:type="paragraph" w:styleId="Textodeglobo">
    <w:name w:val="Balloon Text"/>
    <w:basedOn w:val="Normal"/>
    <w:semiHidden/>
    <w:rsid w:val="00041051"/>
    <w:rPr>
      <w:rFonts w:ascii="Tahoma" w:hAnsi="Tahoma" w:cs="Tahoma"/>
      <w:sz w:val="16"/>
      <w:szCs w:val="16"/>
    </w:rPr>
  </w:style>
  <w:style w:type="character" w:customStyle="1" w:styleId="TextoindependienteCar">
    <w:name w:val="Texto independiente Car"/>
    <w:link w:val="Textoindependiente"/>
    <w:rsid w:val="001B5552"/>
    <w:rPr>
      <w:sz w:val="24"/>
      <w:lang w:val="es-ES_tradnl" w:eastAsia="es-ES" w:bidi="ar-SA"/>
    </w:rPr>
  </w:style>
  <w:style w:type="table" w:styleId="Tablaconcuadrcula">
    <w:name w:val="Table Grid"/>
    <w:basedOn w:val="Tablanormal"/>
    <w:rsid w:val="0067604A"/>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rsid w:val="009F7B63"/>
  </w:style>
  <w:style w:type="paragraph" w:styleId="Listaconvietas2">
    <w:name w:val="List Bullet 2"/>
    <w:basedOn w:val="Normal"/>
    <w:autoRedefine/>
    <w:rsid w:val="009A70B1"/>
    <w:pPr>
      <w:widowControl w:val="0"/>
      <w:suppressAutoHyphens w:val="0"/>
      <w:adjustRightInd w:val="0"/>
      <w:jc w:val="both"/>
      <w:textAlignment w:val="baseline"/>
    </w:pPr>
    <w:rPr>
      <w:sz w:val="22"/>
    </w:rPr>
  </w:style>
  <w:style w:type="paragraph" w:customStyle="1" w:styleId="Ttulo16ptCuadro">
    <w:name w:val="Título 16 pt Cuadro"/>
    <w:basedOn w:val="Ttulo"/>
    <w:rsid w:val="00516A63"/>
    <w:pPr>
      <w:pBdr>
        <w:top w:val="single" w:sz="4" w:space="1" w:color="auto"/>
        <w:left w:val="single" w:sz="4" w:space="4" w:color="auto"/>
        <w:bottom w:val="single" w:sz="4" w:space="1" w:color="auto"/>
        <w:right w:val="single" w:sz="4" w:space="4" w:color="auto"/>
      </w:pBdr>
      <w:shd w:val="clear" w:color="auto" w:fill="FFFF00"/>
      <w:jc w:val="both"/>
    </w:pPr>
    <w:rPr>
      <w:b w:val="0"/>
      <w:sz w:val="32"/>
    </w:rPr>
  </w:style>
  <w:style w:type="paragraph" w:customStyle="1" w:styleId="Ttulo16ptCuadroSubrayado">
    <w:name w:val="Título 16 pt Cuadro Subrayado"/>
    <w:basedOn w:val="Ttulo"/>
    <w:rsid w:val="00516A63"/>
    <w:pPr>
      <w:pBdr>
        <w:top w:val="single" w:sz="4" w:space="1" w:color="auto"/>
        <w:left w:val="single" w:sz="4" w:space="4" w:color="auto"/>
        <w:bottom w:val="single" w:sz="4" w:space="1" w:color="auto"/>
        <w:right w:val="single" w:sz="4" w:space="4" w:color="auto"/>
      </w:pBdr>
      <w:shd w:val="clear" w:color="auto" w:fill="FFFF00"/>
      <w:jc w:val="both"/>
    </w:pPr>
    <w:rPr>
      <w:b w:val="0"/>
      <w:sz w:val="32"/>
      <w:u w:val="single"/>
    </w:rPr>
  </w:style>
  <w:style w:type="paragraph" w:customStyle="1" w:styleId="Ttulo116pt">
    <w:name w:val="Título 1 + 16 pt"/>
    <w:basedOn w:val="Textoindependiente"/>
    <w:rsid w:val="00516A63"/>
    <w:pPr>
      <w:pBdr>
        <w:top w:val="single" w:sz="4" w:space="1" w:color="auto"/>
        <w:left w:val="single" w:sz="4" w:space="1" w:color="auto"/>
        <w:bottom w:val="single" w:sz="4" w:space="1" w:color="auto"/>
        <w:right w:val="single" w:sz="4" w:space="1" w:color="auto"/>
      </w:pBdr>
      <w:jc w:val="center"/>
    </w:pPr>
    <w:rPr>
      <w:sz w:val="32"/>
    </w:rPr>
  </w:style>
  <w:style w:type="paragraph" w:styleId="NormalWeb">
    <w:name w:val="Normal (Web)"/>
    <w:basedOn w:val="Normal"/>
    <w:rsid w:val="00102D64"/>
    <w:pPr>
      <w:suppressAutoHyphens w:val="0"/>
      <w:spacing w:before="100" w:beforeAutospacing="1" w:after="100" w:afterAutospacing="1"/>
    </w:pPr>
    <w:rPr>
      <w:rFonts w:ascii="Verdana" w:hAnsi="Verdana"/>
      <w:color w:val="000000"/>
      <w:sz w:val="18"/>
      <w:szCs w:val="18"/>
    </w:rPr>
  </w:style>
  <w:style w:type="paragraph" w:customStyle="1" w:styleId="Car2">
    <w:name w:val="Car2"/>
    <w:basedOn w:val="Normal"/>
    <w:rsid w:val="00803513"/>
    <w:pPr>
      <w:suppressAutoHyphens w:val="0"/>
      <w:spacing w:after="160" w:line="240" w:lineRule="exact"/>
    </w:pPr>
    <w:rPr>
      <w:rFonts w:ascii="Verdana" w:eastAsia="PMingLiU" w:hAnsi="Verdana"/>
      <w:lang w:val="en-US" w:eastAsia="en-US"/>
    </w:rPr>
  </w:style>
  <w:style w:type="paragraph" w:customStyle="1" w:styleId="Car3">
    <w:name w:val="Car3"/>
    <w:basedOn w:val="Normal"/>
    <w:rsid w:val="004D12BF"/>
    <w:pPr>
      <w:suppressAutoHyphens w:val="0"/>
      <w:spacing w:after="160" w:line="240" w:lineRule="exact"/>
    </w:pPr>
    <w:rPr>
      <w:rFonts w:ascii="Verdana" w:eastAsia="PMingLiU" w:hAnsi="Verdana"/>
      <w:lang w:val="en-US" w:eastAsia="en-US"/>
    </w:rPr>
  </w:style>
  <w:style w:type="paragraph" w:customStyle="1" w:styleId="Car1CarCarCarCarCarCar">
    <w:name w:val="Car1 Car Car Car Car Car Car"/>
    <w:basedOn w:val="Normal"/>
    <w:rsid w:val="007D220F"/>
    <w:pPr>
      <w:suppressAutoHyphens w:val="0"/>
      <w:spacing w:after="160" w:line="240" w:lineRule="exact"/>
    </w:pPr>
    <w:rPr>
      <w:rFonts w:ascii="Verdana" w:eastAsia="PMingLiU" w:hAnsi="Verdana"/>
      <w:lang w:val="en-US" w:eastAsia="en-US"/>
    </w:rPr>
  </w:style>
  <w:style w:type="numbering" w:customStyle="1" w:styleId="EstiloNumeradoNegro">
    <w:name w:val="Estilo Numerado Negro"/>
    <w:basedOn w:val="Sinlista"/>
    <w:rsid w:val="00F42F22"/>
    <w:pPr>
      <w:numPr>
        <w:numId w:val="15"/>
      </w:numPr>
    </w:pPr>
  </w:style>
  <w:style w:type="paragraph" w:customStyle="1" w:styleId="Car2CarCarCar">
    <w:name w:val="Car2 Car Car Car"/>
    <w:basedOn w:val="Normal"/>
    <w:rsid w:val="00B92D6E"/>
    <w:pPr>
      <w:suppressAutoHyphens w:val="0"/>
      <w:spacing w:after="160" w:line="240" w:lineRule="exact"/>
    </w:pPr>
    <w:rPr>
      <w:rFonts w:ascii="Verdana" w:eastAsia="PMingLiU" w:hAnsi="Verdana"/>
      <w:lang w:val="en-US" w:eastAsia="en-US"/>
    </w:rPr>
  </w:style>
  <w:style w:type="paragraph" w:customStyle="1" w:styleId="Car2CarCarCarCarCarCarCarCarCarCarCarCarCarCarCar">
    <w:name w:val="Car2 Car Car Car Car Car Car Car Car Car Car Car Car Car Car Car"/>
    <w:basedOn w:val="Normal"/>
    <w:rsid w:val="00DB04F1"/>
    <w:pPr>
      <w:suppressAutoHyphens w:val="0"/>
      <w:spacing w:after="160" w:line="240" w:lineRule="exact"/>
    </w:pPr>
    <w:rPr>
      <w:rFonts w:ascii="Verdana" w:eastAsia="PMingLiU" w:hAnsi="Verdana"/>
      <w:lang w:val="en-US" w:eastAsia="en-US"/>
    </w:rPr>
  </w:style>
  <w:style w:type="paragraph" w:customStyle="1" w:styleId="Car1">
    <w:name w:val="Car1"/>
    <w:basedOn w:val="Normal"/>
    <w:rsid w:val="001B51AE"/>
    <w:pPr>
      <w:suppressAutoHyphens w:val="0"/>
      <w:spacing w:after="160" w:line="240" w:lineRule="exact"/>
    </w:pPr>
    <w:rPr>
      <w:rFonts w:ascii="Verdana" w:eastAsia="PMingLiU" w:hAnsi="Verdana"/>
      <w:lang w:val="en-US" w:eastAsia="en-US"/>
    </w:rPr>
  </w:style>
  <w:style w:type="character" w:customStyle="1" w:styleId="EncabezadoCar">
    <w:name w:val="Encabezado Car"/>
    <w:link w:val="Encabezado"/>
    <w:rsid w:val="004F4A96"/>
    <w:rPr>
      <w:rFonts w:ascii="Arial" w:hAnsi="Arial"/>
      <w:lang w:val="es-ES" w:eastAsia="es-ES" w:bidi="ar-SA"/>
    </w:rPr>
  </w:style>
  <w:style w:type="paragraph" w:customStyle="1" w:styleId="Car3CarCarCarCarCarCarCarCarCar">
    <w:name w:val="Car3 Car Car Car Car Car Car Car Car Car"/>
    <w:basedOn w:val="Normal"/>
    <w:rsid w:val="0074128D"/>
    <w:pPr>
      <w:suppressAutoHyphens w:val="0"/>
      <w:spacing w:after="160" w:line="240" w:lineRule="exact"/>
    </w:pPr>
    <w:rPr>
      <w:rFonts w:ascii="Verdana" w:eastAsia="PMingLiU" w:hAnsi="Verdana"/>
      <w:lang w:val="en-US" w:eastAsia="en-US"/>
    </w:rPr>
  </w:style>
  <w:style w:type="character" w:customStyle="1" w:styleId="CarCar4">
    <w:name w:val="Car Car4"/>
    <w:rsid w:val="00A3397E"/>
    <w:rPr>
      <w:i/>
      <w:sz w:val="18"/>
      <w:szCs w:val="18"/>
      <w:lang w:val="es-ES" w:eastAsia="es-ES" w:bidi="ar-SA"/>
    </w:rPr>
  </w:style>
  <w:style w:type="character" w:customStyle="1" w:styleId="CarCar2">
    <w:name w:val="Car Car2"/>
    <w:rsid w:val="00223545"/>
    <w:rPr>
      <w:sz w:val="24"/>
      <w:lang w:val="es-ES_tradnl" w:eastAsia="es-ES" w:bidi="ar-SA"/>
    </w:rPr>
  </w:style>
  <w:style w:type="character" w:customStyle="1" w:styleId="CarCar1">
    <w:name w:val="Car Car1"/>
    <w:rsid w:val="00223545"/>
    <w:rPr>
      <w:rFonts w:ascii="Arial" w:hAnsi="Arial"/>
      <w:sz w:val="24"/>
      <w:lang w:val="es-ES_tradnl" w:eastAsia="es-ES" w:bidi="ar-SA"/>
    </w:rPr>
  </w:style>
  <w:style w:type="paragraph" w:customStyle="1" w:styleId="EstiloConvietas">
    <w:name w:val="Estilo Con viñetas"/>
    <w:basedOn w:val="Normal"/>
    <w:rsid w:val="00AA614D"/>
    <w:pPr>
      <w:numPr>
        <w:numId w:val="18"/>
      </w:numPr>
    </w:pPr>
  </w:style>
  <w:style w:type="character" w:styleId="Refdecomentario">
    <w:name w:val="annotation reference"/>
    <w:uiPriority w:val="99"/>
    <w:rsid w:val="001E11F8"/>
    <w:rPr>
      <w:sz w:val="16"/>
      <w:szCs w:val="16"/>
    </w:rPr>
  </w:style>
  <w:style w:type="paragraph" w:styleId="Asuntodelcomentario">
    <w:name w:val="annotation subject"/>
    <w:basedOn w:val="Textocomentario"/>
    <w:next w:val="Textocomentario"/>
    <w:link w:val="AsuntodelcomentarioCar"/>
    <w:rsid w:val="001E11F8"/>
    <w:rPr>
      <w:b/>
      <w:bCs/>
    </w:rPr>
  </w:style>
  <w:style w:type="character" w:customStyle="1" w:styleId="TextocomentarioCar">
    <w:name w:val="Texto comentario Car"/>
    <w:link w:val="Textocomentario"/>
    <w:rsid w:val="001E11F8"/>
    <w:rPr>
      <w:rFonts w:ascii="Arial" w:hAnsi="Arial"/>
      <w:lang w:val="es-ES" w:eastAsia="es-ES"/>
    </w:rPr>
  </w:style>
  <w:style w:type="character" w:customStyle="1" w:styleId="AsuntodelcomentarioCar">
    <w:name w:val="Asunto del comentario Car"/>
    <w:link w:val="Asuntodelcomentario"/>
    <w:rsid w:val="001E11F8"/>
    <w:rPr>
      <w:rFonts w:ascii="Arial" w:hAnsi="Arial"/>
      <w:b/>
      <w:bCs/>
      <w:lang w:val="es-ES" w:eastAsia="es-ES"/>
    </w:rPr>
  </w:style>
  <w:style w:type="paragraph" w:styleId="Revisin">
    <w:name w:val="Revision"/>
    <w:hidden/>
    <w:uiPriority w:val="99"/>
    <w:semiHidden/>
    <w:rsid w:val="00101E0A"/>
    <w:rPr>
      <w:rFonts w:ascii="Arial" w:hAnsi="Arial"/>
    </w:rPr>
  </w:style>
  <w:style w:type="paragraph" w:styleId="Textonotapie">
    <w:name w:val="footnote text"/>
    <w:basedOn w:val="Normal"/>
    <w:link w:val="TextonotapieCar"/>
    <w:rsid w:val="009B68F9"/>
  </w:style>
  <w:style w:type="character" w:customStyle="1" w:styleId="TextonotapieCar">
    <w:name w:val="Texto nota pie Car"/>
    <w:link w:val="Textonotapie"/>
    <w:rsid w:val="009B68F9"/>
    <w:rPr>
      <w:rFonts w:ascii="Arial" w:hAnsi="Arial"/>
    </w:rPr>
  </w:style>
  <w:style w:type="character" w:styleId="Refdenotaalpie">
    <w:name w:val="footnote reference"/>
    <w:rsid w:val="009B68F9"/>
    <w:rPr>
      <w:vertAlign w:val="superscript"/>
    </w:rPr>
  </w:style>
  <w:style w:type="paragraph" w:styleId="Prrafodelista">
    <w:name w:val="List Paragraph"/>
    <w:basedOn w:val="Normal"/>
    <w:uiPriority w:val="34"/>
    <w:qFormat/>
    <w:rsid w:val="007937E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74081">
      <w:bodyDiv w:val="1"/>
      <w:marLeft w:val="72"/>
      <w:marRight w:val="72"/>
      <w:marTop w:val="72"/>
      <w:marBottom w:val="72"/>
      <w:divBdr>
        <w:top w:val="none" w:sz="0" w:space="0" w:color="auto"/>
        <w:left w:val="none" w:sz="0" w:space="0" w:color="auto"/>
        <w:bottom w:val="none" w:sz="0" w:space="0" w:color="auto"/>
        <w:right w:val="none" w:sz="0" w:space="0" w:color="auto"/>
      </w:divBdr>
      <w:divsChild>
        <w:div w:id="1476218549">
          <w:marLeft w:val="0"/>
          <w:marRight w:val="0"/>
          <w:marTop w:val="0"/>
          <w:marBottom w:val="0"/>
          <w:divBdr>
            <w:top w:val="none" w:sz="0" w:space="0" w:color="auto"/>
            <w:left w:val="none" w:sz="0" w:space="0" w:color="auto"/>
            <w:bottom w:val="none" w:sz="0" w:space="0" w:color="auto"/>
            <w:right w:val="none" w:sz="0" w:space="0" w:color="auto"/>
          </w:divBdr>
          <w:divsChild>
            <w:div w:id="1765571965">
              <w:marLeft w:val="0"/>
              <w:marRight w:val="0"/>
              <w:marTop w:val="0"/>
              <w:marBottom w:val="0"/>
              <w:divBdr>
                <w:top w:val="none" w:sz="0" w:space="0" w:color="auto"/>
                <w:left w:val="none" w:sz="0" w:space="0" w:color="auto"/>
                <w:bottom w:val="none" w:sz="0" w:space="0" w:color="auto"/>
                <w:right w:val="none" w:sz="0" w:space="0" w:color="auto"/>
              </w:divBdr>
              <w:divsChild>
                <w:div w:id="157673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747101">
      <w:bodyDiv w:val="1"/>
      <w:marLeft w:val="0"/>
      <w:marRight w:val="0"/>
      <w:marTop w:val="0"/>
      <w:marBottom w:val="0"/>
      <w:divBdr>
        <w:top w:val="none" w:sz="0" w:space="0" w:color="auto"/>
        <w:left w:val="none" w:sz="0" w:space="0" w:color="auto"/>
        <w:bottom w:val="none" w:sz="0" w:space="0" w:color="auto"/>
        <w:right w:val="none" w:sz="0" w:space="0" w:color="auto"/>
      </w:divBdr>
    </w:div>
    <w:div w:id="671568503">
      <w:bodyDiv w:val="1"/>
      <w:marLeft w:val="0"/>
      <w:marRight w:val="0"/>
      <w:marTop w:val="0"/>
      <w:marBottom w:val="0"/>
      <w:divBdr>
        <w:top w:val="none" w:sz="0" w:space="0" w:color="auto"/>
        <w:left w:val="none" w:sz="0" w:space="0" w:color="auto"/>
        <w:bottom w:val="none" w:sz="0" w:space="0" w:color="auto"/>
        <w:right w:val="none" w:sz="0" w:space="0" w:color="auto"/>
      </w:divBdr>
    </w:div>
    <w:div w:id="877200323">
      <w:bodyDiv w:val="1"/>
      <w:marLeft w:val="0"/>
      <w:marRight w:val="0"/>
      <w:marTop w:val="0"/>
      <w:marBottom w:val="0"/>
      <w:divBdr>
        <w:top w:val="none" w:sz="0" w:space="0" w:color="auto"/>
        <w:left w:val="none" w:sz="0" w:space="0" w:color="auto"/>
        <w:bottom w:val="none" w:sz="0" w:space="0" w:color="auto"/>
        <w:right w:val="none" w:sz="0" w:space="0" w:color="auto"/>
      </w:divBdr>
    </w:div>
    <w:div w:id="1108506206">
      <w:bodyDiv w:val="1"/>
      <w:marLeft w:val="0"/>
      <w:marRight w:val="0"/>
      <w:marTop w:val="0"/>
      <w:marBottom w:val="0"/>
      <w:divBdr>
        <w:top w:val="none" w:sz="0" w:space="0" w:color="auto"/>
        <w:left w:val="none" w:sz="0" w:space="0" w:color="auto"/>
        <w:bottom w:val="none" w:sz="0" w:space="0" w:color="auto"/>
        <w:right w:val="none" w:sz="0" w:space="0" w:color="auto"/>
      </w:divBdr>
    </w:div>
    <w:div w:id="1212114161">
      <w:bodyDiv w:val="1"/>
      <w:marLeft w:val="0"/>
      <w:marRight w:val="0"/>
      <w:marTop w:val="0"/>
      <w:marBottom w:val="0"/>
      <w:divBdr>
        <w:top w:val="none" w:sz="0" w:space="0" w:color="auto"/>
        <w:left w:val="none" w:sz="0" w:space="0" w:color="auto"/>
        <w:bottom w:val="none" w:sz="0" w:space="0" w:color="auto"/>
        <w:right w:val="none" w:sz="0" w:space="0" w:color="auto"/>
      </w:divBdr>
    </w:div>
    <w:div w:id="1234972175">
      <w:bodyDiv w:val="1"/>
      <w:marLeft w:val="0"/>
      <w:marRight w:val="0"/>
      <w:marTop w:val="0"/>
      <w:marBottom w:val="0"/>
      <w:divBdr>
        <w:top w:val="none" w:sz="0" w:space="0" w:color="auto"/>
        <w:left w:val="none" w:sz="0" w:space="0" w:color="auto"/>
        <w:bottom w:val="none" w:sz="0" w:space="0" w:color="auto"/>
        <w:right w:val="none" w:sz="0" w:space="0" w:color="auto"/>
      </w:divBdr>
    </w:div>
    <w:div w:id="1375425620">
      <w:bodyDiv w:val="1"/>
      <w:marLeft w:val="0"/>
      <w:marRight w:val="0"/>
      <w:marTop w:val="0"/>
      <w:marBottom w:val="0"/>
      <w:divBdr>
        <w:top w:val="none" w:sz="0" w:space="0" w:color="auto"/>
        <w:left w:val="none" w:sz="0" w:space="0" w:color="auto"/>
        <w:bottom w:val="none" w:sz="0" w:space="0" w:color="auto"/>
        <w:right w:val="none" w:sz="0" w:space="0" w:color="auto"/>
      </w:divBdr>
    </w:div>
    <w:div w:id="1408838768">
      <w:bodyDiv w:val="1"/>
      <w:marLeft w:val="0"/>
      <w:marRight w:val="0"/>
      <w:marTop w:val="0"/>
      <w:marBottom w:val="0"/>
      <w:divBdr>
        <w:top w:val="none" w:sz="0" w:space="0" w:color="auto"/>
        <w:left w:val="none" w:sz="0" w:space="0" w:color="auto"/>
        <w:bottom w:val="none" w:sz="0" w:space="0" w:color="auto"/>
        <w:right w:val="none" w:sz="0" w:space="0" w:color="auto"/>
      </w:divBdr>
    </w:div>
    <w:div w:id="1430276725">
      <w:bodyDiv w:val="1"/>
      <w:marLeft w:val="0"/>
      <w:marRight w:val="0"/>
      <w:marTop w:val="0"/>
      <w:marBottom w:val="0"/>
      <w:divBdr>
        <w:top w:val="none" w:sz="0" w:space="0" w:color="auto"/>
        <w:left w:val="none" w:sz="0" w:space="0" w:color="auto"/>
        <w:bottom w:val="none" w:sz="0" w:space="0" w:color="auto"/>
        <w:right w:val="none" w:sz="0" w:space="0" w:color="auto"/>
      </w:divBdr>
    </w:div>
    <w:div w:id="1537618365">
      <w:bodyDiv w:val="1"/>
      <w:marLeft w:val="0"/>
      <w:marRight w:val="0"/>
      <w:marTop w:val="0"/>
      <w:marBottom w:val="0"/>
      <w:divBdr>
        <w:top w:val="none" w:sz="0" w:space="0" w:color="auto"/>
        <w:left w:val="none" w:sz="0" w:space="0" w:color="auto"/>
        <w:bottom w:val="none" w:sz="0" w:space="0" w:color="auto"/>
        <w:right w:val="none" w:sz="0" w:space="0" w:color="auto"/>
      </w:divBdr>
    </w:div>
    <w:div w:id="1929340588">
      <w:bodyDiv w:val="1"/>
      <w:marLeft w:val="0"/>
      <w:marRight w:val="0"/>
      <w:marTop w:val="0"/>
      <w:marBottom w:val="0"/>
      <w:divBdr>
        <w:top w:val="none" w:sz="0" w:space="0" w:color="auto"/>
        <w:left w:val="none" w:sz="0" w:space="0" w:color="auto"/>
        <w:bottom w:val="none" w:sz="0" w:space="0" w:color="auto"/>
        <w:right w:val="none" w:sz="0" w:space="0" w:color="auto"/>
      </w:divBdr>
    </w:div>
    <w:div w:id="209289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hyperlink" Target="http://www.ssn.gov.a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file:///C:\Users\lpadovani\AppData\Local\Microsoft\Windows\Temporary%20Internet%20Files\Content.Outlook\4YJ23QBD\www.argentinacompra.gov.ar" TargetMode="External"/><Relationship Id="rId17" Type="http://schemas.openxmlformats.org/officeDocument/2006/relationships/hyperlink" Target="http://servicios.infoleg.gob.ar/infolegInternet/anexos/265000-269999/265969/norma.htm"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orsna.gov.a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orsna.gob.ar"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compras@orsna.gob.ar" TargetMode="External"/><Relationship Id="rId23" Type="http://schemas.openxmlformats.org/officeDocument/2006/relationships/footer" Target="footer2.xml"/><Relationship Id="rId10" Type="http://schemas.openxmlformats.org/officeDocument/2006/relationships/hyperlink" Target="http://servicios.infoleg.gob.ar/infolegInternet/anexos/265000-269999/265968/norma.htm" TargetMode="External"/><Relationship Id="rId19" Type="http://schemas.openxmlformats.org/officeDocument/2006/relationships/hyperlink" Target="mailto:contable@orsna.gob.ar" TargetMode="External"/><Relationship Id="rId4" Type="http://schemas.microsoft.com/office/2007/relationships/stylesWithEffects" Target="stylesWithEffects.xml"/><Relationship Id="rId9" Type="http://schemas.openxmlformats.org/officeDocument/2006/relationships/hyperlink" Target="http://servicios.infoleg.gob.ar/infolegInternet/anexos/265000-269999/265967/norma.htm" TargetMode="External"/><Relationship Id="rId14" Type="http://schemas.openxmlformats.org/officeDocument/2006/relationships/hyperlink" Target="http://www.transporte.gob.ar/content/licitaciones/"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0521D-D4D0-4C21-B888-6E9334DAD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6436</Words>
  <Characters>35400</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
  <LinksUpToDate>false</LinksUpToDate>
  <CharactersWithSpaces>41753</CharactersWithSpaces>
  <SharedDoc>false</SharedDoc>
  <HLinks>
    <vt:vector size="78" baseType="variant">
      <vt:variant>
        <vt:i4>2293839</vt:i4>
      </vt:variant>
      <vt:variant>
        <vt:i4>36</vt:i4>
      </vt:variant>
      <vt:variant>
        <vt:i4>0</vt:i4>
      </vt:variant>
      <vt:variant>
        <vt:i4>5</vt:i4>
      </vt:variant>
      <vt:variant>
        <vt:lpwstr>mailto:contable@orsna.gob.ar</vt:lpwstr>
      </vt:variant>
      <vt:variant>
        <vt:lpwstr/>
      </vt:variant>
      <vt:variant>
        <vt:i4>6881342</vt:i4>
      </vt:variant>
      <vt:variant>
        <vt:i4>33</vt:i4>
      </vt:variant>
      <vt:variant>
        <vt:i4>0</vt:i4>
      </vt:variant>
      <vt:variant>
        <vt:i4>5</vt:i4>
      </vt:variant>
      <vt:variant>
        <vt:lpwstr>http://www.ssn.gov.ar/</vt:lpwstr>
      </vt:variant>
      <vt:variant>
        <vt:lpwstr/>
      </vt:variant>
      <vt:variant>
        <vt:i4>5767192</vt:i4>
      </vt:variant>
      <vt:variant>
        <vt:i4>30</vt:i4>
      </vt:variant>
      <vt:variant>
        <vt:i4>0</vt:i4>
      </vt:variant>
      <vt:variant>
        <vt:i4>5</vt:i4>
      </vt:variant>
      <vt:variant>
        <vt:lpwstr>http://servicios.infoleg.gob.ar/infolegInternet/anexos/265000-269999/265969/norma.htm</vt:lpwstr>
      </vt:variant>
      <vt:variant>
        <vt:lpwstr/>
      </vt:variant>
      <vt:variant>
        <vt:i4>589905</vt:i4>
      </vt:variant>
      <vt:variant>
        <vt:i4>27</vt:i4>
      </vt:variant>
      <vt:variant>
        <vt:i4>0</vt:i4>
      </vt:variant>
      <vt:variant>
        <vt:i4>5</vt:i4>
      </vt:variant>
      <vt:variant>
        <vt:lpwstr>http://www.orsna.gov.ar/</vt:lpwstr>
      </vt:variant>
      <vt:variant>
        <vt:lpwstr/>
      </vt:variant>
      <vt:variant>
        <vt:i4>7602183</vt:i4>
      </vt:variant>
      <vt:variant>
        <vt:i4>24</vt:i4>
      </vt:variant>
      <vt:variant>
        <vt:i4>0</vt:i4>
      </vt:variant>
      <vt:variant>
        <vt:i4>5</vt:i4>
      </vt:variant>
      <vt:variant>
        <vt:lpwstr>mailto:compras@orsna.gob.ar</vt:lpwstr>
      </vt:variant>
      <vt:variant>
        <vt:lpwstr/>
      </vt:variant>
      <vt:variant>
        <vt:i4>589905</vt:i4>
      </vt:variant>
      <vt:variant>
        <vt:i4>21</vt:i4>
      </vt:variant>
      <vt:variant>
        <vt:i4>0</vt:i4>
      </vt:variant>
      <vt:variant>
        <vt:i4>5</vt:i4>
      </vt:variant>
      <vt:variant>
        <vt:lpwstr>http://www.orsna.gov.ar/</vt:lpwstr>
      </vt:variant>
      <vt:variant>
        <vt:lpwstr/>
      </vt:variant>
      <vt:variant>
        <vt:i4>7602183</vt:i4>
      </vt:variant>
      <vt:variant>
        <vt:i4>18</vt:i4>
      </vt:variant>
      <vt:variant>
        <vt:i4>0</vt:i4>
      </vt:variant>
      <vt:variant>
        <vt:i4>5</vt:i4>
      </vt:variant>
      <vt:variant>
        <vt:lpwstr>mailto:compras@orsna.gob.ar</vt:lpwstr>
      </vt:variant>
      <vt:variant>
        <vt:lpwstr/>
      </vt:variant>
      <vt:variant>
        <vt:i4>6946863</vt:i4>
      </vt:variant>
      <vt:variant>
        <vt:i4>15</vt:i4>
      </vt:variant>
      <vt:variant>
        <vt:i4>0</vt:i4>
      </vt:variant>
      <vt:variant>
        <vt:i4>5</vt:i4>
      </vt:variant>
      <vt:variant>
        <vt:lpwstr>http://www.transporte.gob.ar/content/licitaciones/</vt:lpwstr>
      </vt:variant>
      <vt:variant>
        <vt:lpwstr/>
      </vt:variant>
      <vt:variant>
        <vt:i4>6946876</vt:i4>
      </vt:variant>
      <vt:variant>
        <vt:i4>12</vt:i4>
      </vt:variant>
      <vt:variant>
        <vt:i4>0</vt:i4>
      </vt:variant>
      <vt:variant>
        <vt:i4>5</vt:i4>
      </vt:variant>
      <vt:variant>
        <vt:lpwstr>http://www.argentinacompra.gov.ar/</vt:lpwstr>
      </vt:variant>
      <vt:variant>
        <vt:lpwstr/>
      </vt:variant>
      <vt:variant>
        <vt:i4>3473518</vt:i4>
      </vt:variant>
      <vt:variant>
        <vt:i4>9</vt:i4>
      </vt:variant>
      <vt:variant>
        <vt:i4>0</vt:i4>
      </vt:variant>
      <vt:variant>
        <vt:i4>5</vt:i4>
      </vt:variant>
      <vt:variant>
        <vt:lpwstr>www.argentinacompra.gov.ar</vt:lpwstr>
      </vt:variant>
      <vt:variant>
        <vt:lpwstr/>
      </vt:variant>
      <vt:variant>
        <vt:i4>7602183</vt:i4>
      </vt:variant>
      <vt:variant>
        <vt:i4>6</vt:i4>
      </vt:variant>
      <vt:variant>
        <vt:i4>0</vt:i4>
      </vt:variant>
      <vt:variant>
        <vt:i4>5</vt:i4>
      </vt:variant>
      <vt:variant>
        <vt:lpwstr>mailto:compras@orsna.gob.ar</vt:lpwstr>
      </vt:variant>
      <vt:variant>
        <vt:lpwstr/>
      </vt:variant>
      <vt:variant>
        <vt:i4>5767193</vt:i4>
      </vt:variant>
      <vt:variant>
        <vt:i4>3</vt:i4>
      </vt:variant>
      <vt:variant>
        <vt:i4>0</vt:i4>
      </vt:variant>
      <vt:variant>
        <vt:i4>5</vt:i4>
      </vt:variant>
      <vt:variant>
        <vt:lpwstr>http://servicios.infoleg.gob.ar/infolegInternet/anexos/265000-269999/265968/norma.htm</vt:lpwstr>
      </vt:variant>
      <vt:variant>
        <vt:lpwstr/>
      </vt:variant>
      <vt:variant>
        <vt:i4>5767190</vt:i4>
      </vt:variant>
      <vt:variant>
        <vt:i4>0</vt:i4>
      </vt:variant>
      <vt:variant>
        <vt:i4>0</vt:i4>
      </vt:variant>
      <vt:variant>
        <vt:i4>5</vt:i4>
      </vt:variant>
      <vt:variant>
        <vt:lpwstr>http://servicios.infoleg.gob.ar/infolegInternet/anexos/265000-269999/265967/norma.htm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Laura Soledad Muraco</dc:creator>
  <cp:lastModifiedBy>Nadina Micaela Alvarez</cp:lastModifiedBy>
  <cp:revision>4</cp:revision>
  <cp:lastPrinted>2012-09-28T14:10:00Z</cp:lastPrinted>
  <dcterms:created xsi:type="dcterms:W3CDTF">2016-11-16T18:38:00Z</dcterms:created>
  <dcterms:modified xsi:type="dcterms:W3CDTF">2016-11-16T18:39:00Z</dcterms:modified>
</cp:coreProperties>
</file>